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1B42E9" w:rsidRDefault="00085D49" w:rsidP="0010449B">
      <w:pPr>
        <w:ind w:right="-720"/>
        <w:jc w:val="both"/>
        <w:rPr>
          <w:b/>
          <w:sz w:val="22"/>
          <w:szCs w:val="22"/>
          <w:vertAlign w:val="subscript"/>
          <w:lang w:val="fr-FR"/>
        </w:rPr>
      </w:pPr>
      <w:r w:rsidRPr="001B42E9">
        <w:rPr>
          <w:noProof/>
          <w:sz w:val="22"/>
          <w:szCs w:val="22"/>
          <w:lang w:eastAsia="fr-CA"/>
        </w:rPr>
        <mc:AlternateContent>
          <mc:Choice Requires="wps">
            <w:drawing>
              <wp:anchor distT="0" distB="0" distL="114300" distR="114300" simplePos="0" relativeHeight="251658240" behindDoc="0" locked="0" layoutInCell="1" allowOverlap="1" wp14:anchorId="4B6EE727" wp14:editId="78A69DD4">
                <wp:simplePos x="0" y="0"/>
                <wp:positionH relativeFrom="column">
                  <wp:posOffset>-579120</wp:posOffset>
                </wp:positionH>
                <wp:positionV relativeFrom="paragraph">
                  <wp:posOffset>51435</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A71BCC" w:rsidRPr="003C606E" w:rsidRDefault="00A71BCC" w:rsidP="00E54F43">
                            <w:r>
                              <w:t>Approuvé le </w:t>
                            </w:r>
                            <w:proofErr w:type="gramStart"/>
                            <w:r>
                              <w:t xml:space="preserve">:  </w:t>
                            </w:r>
                            <w:r w:rsidR="00320EA2">
                              <w:t>14</w:t>
                            </w:r>
                            <w:proofErr w:type="gramEnd"/>
                            <w:r w:rsidR="00320EA2">
                              <w:t xml:space="preserve"> octobre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4.05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">
                <v:textbox>
                  <w:txbxContent>
                    <w:p w:rsidR="00A71BCC" w:rsidRPr="003C606E" w:rsidRDefault="00A71BCC" w:rsidP="00E54F43">
                      <w:r>
                        <w:t>Approuvé le </w:t>
                      </w:r>
                      <w:proofErr w:type="gramStart"/>
                      <w:r>
                        <w:t xml:space="preserve">:  </w:t>
                      </w:r>
                      <w:r w:rsidR="00320EA2">
                        <w:t>14</w:t>
                      </w:r>
                      <w:proofErr w:type="gramEnd"/>
                      <w:r w:rsidR="00320EA2">
                        <w:t xml:space="preserve"> octobre 2015</w:t>
                      </w:r>
                    </w:p>
                  </w:txbxContent>
                </v:textbox>
              </v:shape>
            </w:pict>
          </mc:Fallback>
        </mc:AlternateContent>
      </w:r>
    </w:p>
    <w:p w:rsidR="004A6667" w:rsidRPr="000D16CA" w:rsidRDefault="004A6667" w:rsidP="0010449B">
      <w:pPr>
        <w:ind w:right="-720"/>
        <w:jc w:val="both"/>
        <w:rPr>
          <w:b/>
          <w:sz w:val="22"/>
          <w:szCs w:val="22"/>
          <w:lang w:val="fr-FR"/>
        </w:rPr>
      </w:pPr>
    </w:p>
    <w:p w:rsidR="00967687" w:rsidRPr="000D16CA" w:rsidRDefault="0097082A" w:rsidP="00693FBB">
      <w:pPr>
        <w:ind w:right="-720"/>
        <w:jc w:val="right"/>
        <w:rPr>
          <w:b/>
          <w:sz w:val="22"/>
          <w:szCs w:val="22"/>
          <w:lang w:val="fr-FR"/>
        </w:rPr>
      </w:pPr>
      <w:r w:rsidRPr="000D16CA">
        <w:rPr>
          <w:b/>
          <w:sz w:val="22"/>
          <w:szCs w:val="22"/>
          <w:lang w:val="fr-FR"/>
        </w:rPr>
        <w:t xml:space="preserve">9 juin </w:t>
      </w:r>
      <w:r w:rsidR="007F2065" w:rsidRPr="000D16CA">
        <w:rPr>
          <w:b/>
          <w:sz w:val="22"/>
          <w:szCs w:val="22"/>
          <w:lang w:val="fr-FR"/>
        </w:rPr>
        <w:t xml:space="preserve"> 2015</w:t>
      </w:r>
    </w:p>
    <w:p w:rsidR="004A6667" w:rsidRPr="000D16CA" w:rsidRDefault="004A6667" w:rsidP="00693FBB">
      <w:pPr>
        <w:ind w:right="-720"/>
        <w:jc w:val="right"/>
        <w:rPr>
          <w:b/>
          <w:sz w:val="22"/>
          <w:szCs w:val="22"/>
          <w:lang w:val="fr-FR"/>
        </w:rPr>
      </w:pPr>
      <w:r w:rsidRPr="000D16CA">
        <w:rPr>
          <w:b/>
          <w:sz w:val="22"/>
          <w:szCs w:val="22"/>
          <w:lang w:val="fr-FR"/>
        </w:rPr>
        <w:t>Montréal</w:t>
      </w:r>
    </w:p>
    <w:p w:rsidR="004A6667" w:rsidRPr="000D16CA" w:rsidRDefault="008B1B4A" w:rsidP="00030496">
      <w:pPr>
        <w:tabs>
          <w:tab w:val="center" w:pos="4613"/>
        </w:tabs>
        <w:spacing w:after="240"/>
        <w:ind w:left="-856" w:right="-720"/>
        <w:jc w:val="both"/>
        <w:rPr>
          <w:b/>
          <w:sz w:val="22"/>
          <w:szCs w:val="22"/>
          <w:lang w:val="fr-FR"/>
        </w:rPr>
      </w:pPr>
      <w:r w:rsidRPr="000D16CA">
        <w:rPr>
          <w:b/>
          <w:sz w:val="22"/>
          <w:szCs w:val="22"/>
          <w:lang w:val="fr-FR"/>
        </w:rPr>
        <w:tab/>
      </w:r>
      <w:r w:rsidR="004A6667" w:rsidRPr="000D16CA">
        <w:rPr>
          <w:b/>
          <w:sz w:val="22"/>
          <w:szCs w:val="22"/>
          <w:lang w:val="fr-FR"/>
        </w:rPr>
        <w:t>Présence des membres</w:t>
      </w:r>
      <w:r w:rsidR="00030496" w:rsidRPr="000D16CA">
        <w:rPr>
          <w:b/>
          <w:sz w:val="22"/>
          <w:szCs w:val="22"/>
          <w:lang w:val="fr-FR"/>
        </w:rPr>
        <w:tab/>
      </w:r>
    </w:p>
    <w:tbl>
      <w:tblPr>
        <w:tblW w:w="10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80"/>
      </w:tblGrid>
      <w:tr w:rsidR="003F0073" w:rsidRPr="000D16CA" w:rsidTr="00784B1F">
        <w:trPr>
          <w:trHeight w:val="283"/>
          <w:jc w:val="center"/>
        </w:trPr>
        <w:tc>
          <w:tcPr>
            <w:tcW w:w="2622" w:type="dxa"/>
            <w:vAlign w:val="center"/>
          </w:tcPr>
          <w:p w:rsidR="00DB65FF" w:rsidRPr="000D16CA" w:rsidRDefault="00DB65FF" w:rsidP="0010449B">
            <w:pPr>
              <w:jc w:val="both"/>
              <w:rPr>
                <w:sz w:val="22"/>
                <w:szCs w:val="22"/>
                <w:lang w:val="fr-FR"/>
              </w:rPr>
            </w:pPr>
            <w:r w:rsidRPr="000D16CA">
              <w:rPr>
                <w:sz w:val="22"/>
                <w:szCs w:val="22"/>
                <w:lang w:val="fr-FR"/>
              </w:rPr>
              <w:t>Anctil Geneviève</w:t>
            </w:r>
          </w:p>
        </w:tc>
        <w:tc>
          <w:tcPr>
            <w:tcW w:w="6099" w:type="dxa"/>
            <w:vAlign w:val="center"/>
          </w:tcPr>
          <w:p w:rsidR="00DB65FF" w:rsidRPr="000D16CA" w:rsidRDefault="00585725" w:rsidP="00CB0029">
            <w:pPr>
              <w:jc w:val="both"/>
              <w:rPr>
                <w:sz w:val="22"/>
                <w:szCs w:val="22"/>
                <w:lang w:val="fr-FR"/>
              </w:rPr>
            </w:pPr>
            <w:r w:rsidRPr="000D16CA">
              <w:rPr>
                <w:sz w:val="22"/>
                <w:szCs w:val="22"/>
                <w:lang w:val="fr-FR"/>
              </w:rPr>
              <w:t xml:space="preserve"> Représentante de la table régionale de la Côte Nord</w:t>
            </w:r>
          </w:p>
        </w:tc>
        <w:tc>
          <w:tcPr>
            <w:tcW w:w="1580" w:type="dxa"/>
            <w:vAlign w:val="center"/>
          </w:tcPr>
          <w:p w:rsidR="00DB65FF" w:rsidRPr="000D16CA" w:rsidRDefault="00DB65FF" w:rsidP="00784B1F">
            <w:pPr>
              <w:jc w:val="both"/>
              <w:rPr>
                <w:sz w:val="22"/>
                <w:szCs w:val="22"/>
                <w:lang w:val="fr-FR"/>
              </w:rPr>
            </w:pPr>
            <w:r w:rsidRPr="000D16CA">
              <w:rPr>
                <w:sz w:val="22"/>
                <w:szCs w:val="22"/>
                <w:lang w:val="fr-FR"/>
              </w:rPr>
              <w:t>Oui (</w:t>
            </w:r>
            <w:proofErr w:type="spellStart"/>
            <w:r w:rsidRPr="000D16CA">
              <w:rPr>
                <w:sz w:val="22"/>
                <w:szCs w:val="22"/>
                <w:lang w:val="fr-FR"/>
              </w:rPr>
              <w:t>visio</w:t>
            </w:r>
            <w:proofErr w:type="spellEnd"/>
            <w:r w:rsidRPr="000D16CA">
              <w:rPr>
                <w:sz w:val="22"/>
                <w:szCs w:val="22"/>
                <w:lang w:val="fr-FR"/>
              </w:rPr>
              <w:t>)</w:t>
            </w:r>
          </w:p>
        </w:tc>
      </w:tr>
      <w:tr w:rsidR="003F0073" w:rsidRPr="000D16CA" w:rsidTr="00FE150A">
        <w:trPr>
          <w:trHeight w:val="283"/>
          <w:jc w:val="center"/>
        </w:trPr>
        <w:tc>
          <w:tcPr>
            <w:tcW w:w="2622" w:type="dxa"/>
            <w:vAlign w:val="center"/>
          </w:tcPr>
          <w:p w:rsidR="00DB65FF" w:rsidRPr="000D16CA" w:rsidRDefault="00DB65FF" w:rsidP="0010449B">
            <w:pPr>
              <w:jc w:val="both"/>
              <w:rPr>
                <w:sz w:val="22"/>
                <w:szCs w:val="22"/>
                <w:lang w:val="fr-FR"/>
              </w:rPr>
            </w:pPr>
            <w:r w:rsidRPr="000D16CA">
              <w:rPr>
                <w:sz w:val="22"/>
                <w:szCs w:val="22"/>
                <w:lang w:val="fr-FR"/>
              </w:rPr>
              <w:t>Arruda Horacio</w:t>
            </w:r>
          </w:p>
        </w:tc>
        <w:tc>
          <w:tcPr>
            <w:tcW w:w="6099" w:type="dxa"/>
            <w:vAlign w:val="center"/>
          </w:tcPr>
          <w:p w:rsidR="00DB65FF" w:rsidRPr="000D16CA" w:rsidRDefault="00DB65FF" w:rsidP="00CB0029">
            <w:pPr>
              <w:jc w:val="both"/>
              <w:rPr>
                <w:sz w:val="22"/>
                <w:szCs w:val="22"/>
                <w:lang w:val="fr-FR"/>
              </w:rPr>
            </w:pPr>
            <w:r w:rsidRPr="000D16CA">
              <w:rPr>
                <w:sz w:val="22"/>
                <w:szCs w:val="22"/>
                <w:lang w:val="fr-FR"/>
              </w:rPr>
              <w:t>DPSP</w:t>
            </w:r>
          </w:p>
        </w:tc>
        <w:tc>
          <w:tcPr>
            <w:tcW w:w="1580" w:type="dxa"/>
            <w:vAlign w:val="center"/>
          </w:tcPr>
          <w:p w:rsidR="00DB65FF" w:rsidRPr="000D16CA" w:rsidRDefault="00FE150A" w:rsidP="00FE150A">
            <w:pPr>
              <w:jc w:val="both"/>
              <w:rPr>
                <w:sz w:val="22"/>
                <w:szCs w:val="22"/>
                <w:lang w:val="fr-FR"/>
              </w:rPr>
            </w:pPr>
            <w:r w:rsidRPr="000D16CA">
              <w:rPr>
                <w:sz w:val="22"/>
                <w:szCs w:val="22"/>
                <w:lang w:val="fr-FR"/>
              </w:rPr>
              <w:t xml:space="preserve">Oui (A.M.) </w:t>
            </w:r>
            <w:proofErr w:type="spellStart"/>
            <w:r w:rsidRPr="000D16CA">
              <w:rPr>
                <w:sz w:val="22"/>
                <w:szCs w:val="22"/>
                <w:lang w:val="fr-FR"/>
              </w:rPr>
              <w:t>Qc</w:t>
            </w:r>
            <w:proofErr w:type="spellEnd"/>
          </w:p>
        </w:tc>
      </w:tr>
      <w:tr w:rsidR="003F0073" w:rsidRPr="000D16CA" w:rsidTr="00784B1F">
        <w:trPr>
          <w:trHeight w:val="283"/>
          <w:jc w:val="center"/>
        </w:trPr>
        <w:tc>
          <w:tcPr>
            <w:tcW w:w="2622" w:type="dxa"/>
            <w:vAlign w:val="center"/>
          </w:tcPr>
          <w:p w:rsidR="004A6667" w:rsidRPr="000D16CA" w:rsidRDefault="004A6667" w:rsidP="0010449B">
            <w:pPr>
              <w:jc w:val="both"/>
              <w:rPr>
                <w:sz w:val="22"/>
                <w:szCs w:val="22"/>
                <w:lang w:val="fr-FR"/>
              </w:rPr>
            </w:pPr>
            <w:r w:rsidRPr="000D16CA">
              <w:rPr>
                <w:sz w:val="22"/>
                <w:szCs w:val="22"/>
                <w:lang w:val="fr-FR"/>
              </w:rPr>
              <w:t xml:space="preserve">Beauchemin Marc </w:t>
            </w:r>
          </w:p>
        </w:tc>
        <w:tc>
          <w:tcPr>
            <w:tcW w:w="6099" w:type="dxa"/>
            <w:vAlign w:val="center"/>
          </w:tcPr>
          <w:p w:rsidR="004A6667" w:rsidRPr="000D16CA" w:rsidRDefault="004A6667" w:rsidP="00CB0029">
            <w:pPr>
              <w:jc w:val="both"/>
              <w:rPr>
                <w:sz w:val="22"/>
                <w:szCs w:val="22"/>
                <w:lang w:val="fr-FR"/>
              </w:rPr>
            </w:pPr>
            <w:r w:rsidRPr="000D16CA">
              <w:rPr>
                <w:sz w:val="22"/>
                <w:szCs w:val="22"/>
                <w:lang w:val="fr-FR"/>
              </w:rPr>
              <w:t xml:space="preserve">Direction de la logistique </w:t>
            </w:r>
            <w:proofErr w:type="spellStart"/>
            <w:r w:rsidRPr="000D16CA">
              <w:rPr>
                <w:sz w:val="22"/>
                <w:szCs w:val="22"/>
                <w:lang w:val="fr-FR"/>
              </w:rPr>
              <w:t>sociosanitaire</w:t>
            </w:r>
            <w:proofErr w:type="spellEnd"/>
            <w:r w:rsidR="0083635E">
              <w:rPr>
                <w:sz w:val="22"/>
                <w:szCs w:val="22"/>
                <w:lang w:val="fr-FR"/>
              </w:rPr>
              <w:t xml:space="preserve"> et de l’équipement</w:t>
            </w:r>
          </w:p>
        </w:tc>
        <w:tc>
          <w:tcPr>
            <w:tcW w:w="1580" w:type="dxa"/>
            <w:vAlign w:val="center"/>
          </w:tcPr>
          <w:p w:rsidR="004A6667" w:rsidRPr="000D16CA" w:rsidRDefault="0069145B" w:rsidP="00784B1F">
            <w:pPr>
              <w:jc w:val="both"/>
              <w:rPr>
                <w:sz w:val="22"/>
                <w:szCs w:val="22"/>
                <w:lang w:val="fr-FR"/>
              </w:rPr>
            </w:pPr>
            <w:r w:rsidRPr="000D16CA">
              <w:rPr>
                <w:sz w:val="22"/>
                <w:szCs w:val="22"/>
                <w:lang w:val="fr-FR"/>
              </w:rPr>
              <w:t>Oui  (</w:t>
            </w:r>
            <w:r w:rsidR="00FE150A" w:rsidRPr="000D16CA">
              <w:rPr>
                <w:sz w:val="22"/>
                <w:szCs w:val="22"/>
                <w:lang w:val="fr-FR"/>
              </w:rPr>
              <w:t>A</w:t>
            </w:r>
            <w:r w:rsidRPr="000D16CA">
              <w:rPr>
                <w:sz w:val="22"/>
                <w:szCs w:val="22"/>
                <w:lang w:val="fr-FR"/>
              </w:rPr>
              <w:t>.M.)</w:t>
            </w:r>
            <w:r w:rsidR="00573AB2" w:rsidRPr="000D16CA">
              <w:rPr>
                <w:sz w:val="22"/>
                <w:szCs w:val="22"/>
                <w:lang w:val="fr-FR"/>
              </w:rPr>
              <w:t xml:space="preserve"> </w:t>
            </w:r>
            <w:proofErr w:type="spellStart"/>
            <w:r w:rsidR="00573AB2" w:rsidRPr="000D16CA">
              <w:rPr>
                <w:sz w:val="22"/>
                <w:szCs w:val="22"/>
                <w:lang w:val="fr-FR"/>
              </w:rPr>
              <w:t>Qc</w:t>
            </w:r>
            <w:proofErr w:type="spellEnd"/>
          </w:p>
        </w:tc>
      </w:tr>
      <w:tr w:rsidR="003F0073" w:rsidRPr="000D16CA" w:rsidTr="00784B1F">
        <w:trPr>
          <w:trHeight w:val="283"/>
          <w:jc w:val="center"/>
        </w:trPr>
        <w:tc>
          <w:tcPr>
            <w:tcW w:w="2622" w:type="dxa"/>
            <w:vAlign w:val="center"/>
          </w:tcPr>
          <w:p w:rsidR="00DB65FF" w:rsidRPr="000D16CA" w:rsidRDefault="00DB65FF" w:rsidP="0010449B">
            <w:pPr>
              <w:jc w:val="both"/>
              <w:rPr>
                <w:sz w:val="22"/>
                <w:szCs w:val="22"/>
                <w:lang w:val="fr-FR"/>
              </w:rPr>
            </w:pPr>
            <w:proofErr w:type="spellStart"/>
            <w:r w:rsidRPr="000D16CA">
              <w:rPr>
                <w:sz w:val="22"/>
                <w:szCs w:val="22"/>
                <w:lang w:val="fr-FR"/>
              </w:rPr>
              <w:t>Beaudreau</w:t>
            </w:r>
            <w:proofErr w:type="spellEnd"/>
            <w:r w:rsidRPr="000D16CA">
              <w:rPr>
                <w:sz w:val="22"/>
                <w:szCs w:val="22"/>
                <w:lang w:val="fr-FR"/>
              </w:rPr>
              <w:t xml:space="preserve"> Lucie</w:t>
            </w:r>
          </w:p>
        </w:tc>
        <w:tc>
          <w:tcPr>
            <w:tcW w:w="6099" w:type="dxa"/>
            <w:vAlign w:val="center"/>
          </w:tcPr>
          <w:p w:rsidR="00DB65FF" w:rsidRPr="000D16CA" w:rsidRDefault="00DB65FF" w:rsidP="00CB0029">
            <w:pPr>
              <w:jc w:val="both"/>
              <w:rPr>
                <w:sz w:val="22"/>
                <w:szCs w:val="22"/>
                <w:lang w:val="fr-FR"/>
              </w:rPr>
            </w:pPr>
            <w:r w:rsidRPr="000D16CA">
              <w:rPr>
                <w:sz w:val="22"/>
                <w:szCs w:val="22"/>
                <w:lang w:val="fr-FR"/>
              </w:rPr>
              <w:t>INSPQ</w:t>
            </w:r>
          </w:p>
        </w:tc>
        <w:tc>
          <w:tcPr>
            <w:tcW w:w="1580" w:type="dxa"/>
            <w:vAlign w:val="center"/>
          </w:tcPr>
          <w:p w:rsidR="00DB65FF" w:rsidRPr="000D16CA" w:rsidRDefault="00DB65FF" w:rsidP="0069145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4A6667" w:rsidRPr="000D16CA" w:rsidRDefault="00860421" w:rsidP="0010449B">
            <w:pPr>
              <w:jc w:val="both"/>
              <w:rPr>
                <w:sz w:val="22"/>
                <w:szCs w:val="22"/>
                <w:lang w:val="fr-FR"/>
              </w:rPr>
            </w:pPr>
            <w:r w:rsidRPr="000D16CA">
              <w:rPr>
                <w:sz w:val="22"/>
                <w:szCs w:val="22"/>
                <w:lang w:val="fr-FR"/>
              </w:rPr>
              <w:t>Blain Pierre</w:t>
            </w:r>
          </w:p>
        </w:tc>
        <w:tc>
          <w:tcPr>
            <w:tcW w:w="6099" w:type="dxa"/>
            <w:vAlign w:val="center"/>
          </w:tcPr>
          <w:p w:rsidR="004A6667" w:rsidRPr="000D16CA" w:rsidRDefault="00860421" w:rsidP="00CB0029">
            <w:pPr>
              <w:jc w:val="both"/>
              <w:rPr>
                <w:sz w:val="22"/>
                <w:szCs w:val="22"/>
                <w:lang w:val="fr-FR"/>
              </w:rPr>
            </w:pPr>
            <w:r w:rsidRPr="000D16CA">
              <w:rPr>
                <w:sz w:val="22"/>
                <w:szCs w:val="22"/>
                <w:lang w:val="fr-FR"/>
              </w:rPr>
              <w:t>RPCU</w:t>
            </w:r>
          </w:p>
        </w:tc>
        <w:tc>
          <w:tcPr>
            <w:tcW w:w="1580" w:type="dxa"/>
            <w:vAlign w:val="center"/>
          </w:tcPr>
          <w:p w:rsidR="004A6667" w:rsidRPr="000D16CA" w:rsidRDefault="00FE150A" w:rsidP="0069145B">
            <w:pPr>
              <w:jc w:val="both"/>
              <w:rPr>
                <w:sz w:val="22"/>
                <w:szCs w:val="22"/>
                <w:lang w:val="fr-FR"/>
              </w:rPr>
            </w:pPr>
            <w:r w:rsidRPr="000D16CA">
              <w:rPr>
                <w:sz w:val="22"/>
                <w:szCs w:val="22"/>
                <w:lang w:val="fr-FR"/>
              </w:rPr>
              <w:t>Non</w:t>
            </w:r>
          </w:p>
        </w:tc>
      </w:tr>
      <w:tr w:rsidR="003F0073" w:rsidRPr="000D16CA" w:rsidTr="00784B1F">
        <w:trPr>
          <w:trHeight w:val="283"/>
          <w:jc w:val="center"/>
        </w:trPr>
        <w:tc>
          <w:tcPr>
            <w:tcW w:w="2622" w:type="dxa"/>
            <w:vAlign w:val="center"/>
          </w:tcPr>
          <w:p w:rsidR="004A6667" w:rsidRPr="000D16CA" w:rsidRDefault="004A6667" w:rsidP="0010449B">
            <w:pPr>
              <w:jc w:val="both"/>
              <w:rPr>
                <w:sz w:val="22"/>
                <w:szCs w:val="22"/>
                <w:lang w:val="fr-FR"/>
              </w:rPr>
            </w:pPr>
            <w:r w:rsidRPr="000D16CA">
              <w:rPr>
                <w:sz w:val="22"/>
                <w:szCs w:val="22"/>
                <w:lang w:val="fr-FR"/>
              </w:rPr>
              <w:t>Bolduc Daniel</w:t>
            </w:r>
          </w:p>
        </w:tc>
        <w:tc>
          <w:tcPr>
            <w:tcW w:w="6099" w:type="dxa"/>
            <w:vAlign w:val="center"/>
          </w:tcPr>
          <w:p w:rsidR="004A6667" w:rsidRPr="000D16CA" w:rsidRDefault="004A6667" w:rsidP="0069145B">
            <w:pPr>
              <w:jc w:val="both"/>
              <w:rPr>
                <w:bCs/>
                <w:sz w:val="22"/>
                <w:szCs w:val="22"/>
                <w:lang w:val="fr-FR"/>
              </w:rPr>
            </w:pPr>
            <w:r w:rsidRPr="000D16CA">
              <w:rPr>
                <w:sz w:val="22"/>
                <w:szCs w:val="22"/>
                <w:lang w:val="fr-FR"/>
              </w:rPr>
              <w:t>DPSP</w:t>
            </w:r>
            <w:r w:rsidR="00F322CB" w:rsidRPr="000D16CA">
              <w:rPr>
                <w:sz w:val="22"/>
                <w:szCs w:val="22"/>
                <w:lang w:val="fr-FR"/>
              </w:rPr>
              <w:t xml:space="preserve"> </w:t>
            </w:r>
            <w:r w:rsidRPr="000D16CA">
              <w:rPr>
                <w:sz w:val="22"/>
                <w:szCs w:val="22"/>
                <w:lang w:val="fr-FR"/>
              </w:rPr>
              <w:t>(MSSS</w:t>
            </w:r>
            <w:r w:rsidR="0069145B" w:rsidRPr="000D16CA">
              <w:rPr>
                <w:sz w:val="22"/>
                <w:szCs w:val="22"/>
                <w:lang w:val="fr-FR"/>
              </w:rPr>
              <w:t>)</w:t>
            </w:r>
          </w:p>
        </w:tc>
        <w:tc>
          <w:tcPr>
            <w:tcW w:w="1580" w:type="dxa"/>
            <w:vAlign w:val="center"/>
          </w:tcPr>
          <w:p w:rsidR="004A6667" w:rsidRPr="000D16CA" w:rsidRDefault="0069145B"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05225" w:rsidRPr="000D16CA" w:rsidRDefault="00905225" w:rsidP="00F9224B">
            <w:pPr>
              <w:jc w:val="both"/>
              <w:rPr>
                <w:sz w:val="22"/>
                <w:szCs w:val="22"/>
                <w:lang w:val="fr-FR"/>
              </w:rPr>
            </w:pPr>
            <w:proofErr w:type="spellStart"/>
            <w:r w:rsidRPr="000D16CA">
              <w:rPr>
                <w:sz w:val="22"/>
                <w:szCs w:val="22"/>
                <w:lang w:val="fr-FR"/>
              </w:rPr>
              <w:t>Bourgault</w:t>
            </w:r>
            <w:proofErr w:type="spellEnd"/>
            <w:r w:rsidRPr="000D16CA">
              <w:rPr>
                <w:sz w:val="22"/>
                <w:szCs w:val="22"/>
                <w:lang w:val="fr-FR"/>
              </w:rPr>
              <w:t>, Anne-Marie</w:t>
            </w:r>
          </w:p>
        </w:tc>
        <w:tc>
          <w:tcPr>
            <w:tcW w:w="6099" w:type="dxa"/>
            <w:vAlign w:val="center"/>
          </w:tcPr>
          <w:p w:rsidR="00905225" w:rsidRPr="000D16CA" w:rsidRDefault="00905225" w:rsidP="00CB0029">
            <w:pPr>
              <w:rPr>
                <w:sz w:val="22"/>
                <w:szCs w:val="22"/>
                <w:lang w:val="fr-FR"/>
              </w:rPr>
            </w:pPr>
            <w:r w:rsidRPr="000D16CA">
              <w:rPr>
                <w:sz w:val="22"/>
                <w:szCs w:val="22"/>
                <w:lang w:val="fr-FR"/>
              </w:rPr>
              <w:t>Représentante du groupe vigilance pour la sécurité des soins</w:t>
            </w:r>
            <w:r w:rsidR="00860421" w:rsidRPr="000D16CA">
              <w:rPr>
                <w:sz w:val="22"/>
                <w:szCs w:val="22"/>
                <w:lang w:val="fr-FR"/>
              </w:rPr>
              <w:t>.</w:t>
            </w:r>
          </w:p>
        </w:tc>
        <w:tc>
          <w:tcPr>
            <w:tcW w:w="1580" w:type="dxa"/>
            <w:vAlign w:val="center"/>
          </w:tcPr>
          <w:p w:rsidR="00905225" w:rsidRPr="000D16CA" w:rsidRDefault="0069145B" w:rsidP="00905225">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05225" w:rsidRPr="000D16CA" w:rsidRDefault="00905225" w:rsidP="0010449B">
            <w:pPr>
              <w:jc w:val="both"/>
              <w:rPr>
                <w:sz w:val="22"/>
                <w:szCs w:val="22"/>
                <w:lang w:val="fr-FR"/>
              </w:rPr>
            </w:pPr>
            <w:r w:rsidRPr="000D16CA">
              <w:rPr>
                <w:sz w:val="22"/>
                <w:szCs w:val="22"/>
                <w:lang w:val="fr-FR"/>
              </w:rPr>
              <w:t>Cohen Linda</w:t>
            </w:r>
          </w:p>
        </w:tc>
        <w:tc>
          <w:tcPr>
            <w:tcW w:w="6099" w:type="dxa"/>
            <w:vAlign w:val="center"/>
          </w:tcPr>
          <w:p w:rsidR="00905225" w:rsidRPr="000D16CA" w:rsidRDefault="00905225" w:rsidP="008040C0">
            <w:pPr>
              <w:rPr>
                <w:sz w:val="22"/>
                <w:szCs w:val="22"/>
                <w:lang w:val="fr-FR"/>
              </w:rPr>
            </w:pPr>
            <w:r w:rsidRPr="000D16CA">
              <w:rPr>
                <w:sz w:val="22"/>
                <w:szCs w:val="22"/>
                <w:lang w:val="fr-FR"/>
              </w:rPr>
              <w:t xml:space="preserve">Représentante de la Table régionale de la Montérégie </w:t>
            </w:r>
          </w:p>
        </w:tc>
        <w:tc>
          <w:tcPr>
            <w:tcW w:w="1580" w:type="dxa"/>
            <w:vAlign w:val="center"/>
          </w:tcPr>
          <w:p w:rsidR="00905225" w:rsidRPr="000D16CA" w:rsidRDefault="0069145B"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05225" w:rsidRPr="000D16CA" w:rsidRDefault="00905225" w:rsidP="0010449B">
            <w:pPr>
              <w:jc w:val="both"/>
              <w:rPr>
                <w:sz w:val="22"/>
                <w:szCs w:val="22"/>
                <w:lang w:val="fr-FR"/>
              </w:rPr>
            </w:pPr>
            <w:proofErr w:type="spellStart"/>
            <w:r w:rsidRPr="000D16CA">
              <w:rPr>
                <w:sz w:val="22"/>
                <w:szCs w:val="22"/>
                <w:lang w:val="fr-FR"/>
              </w:rPr>
              <w:t>Galarneau</w:t>
            </w:r>
            <w:proofErr w:type="spellEnd"/>
            <w:r w:rsidRPr="000D16CA">
              <w:rPr>
                <w:sz w:val="22"/>
                <w:szCs w:val="22"/>
                <w:lang w:val="fr-FR"/>
              </w:rPr>
              <w:t xml:space="preserve"> Lise-Andrée</w:t>
            </w:r>
          </w:p>
        </w:tc>
        <w:tc>
          <w:tcPr>
            <w:tcW w:w="6099" w:type="dxa"/>
            <w:vAlign w:val="center"/>
          </w:tcPr>
          <w:p w:rsidR="00905225" w:rsidRPr="000D16CA" w:rsidRDefault="00905225" w:rsidP="0010449B">
            <w:pPr>
              <w:jc w:val="both"/>
              <w:rPr>
                <w:sz w:val="22"/>
                <w:szCs w:val="22"/>
                <w:lang w:val="fr-FR"/>
              </w:rPr>
            </w:pPr>
            <w:r w:rsidRPr="000D16CA">
              <w:rPr>
                <w:sz w:val="22"/>
                <w:szCs w:val="22"/>
                <w:lang w:val="fr-FR"/>
              </w:rPr>
              <w:t>Présidente du CINQ</w:t>
            </w:r>
          </w:p>
        </w:tc>
        <w:tc>
          <w:tcPr>
            <w:tcW w:w="1580" w:type="dxa"/>
            <w:vAlign w:val="center"/>
          </w:tcPr>
          <w:p w:rsidR="00905225" w:rsidRPr="000D16CA" w:rsidRDefault="00905225"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67687" w:rsidRPr="000D16CA" w:rsidRDefault="00967687" w:rsidP="0010449B">
            <w:pPr>
              <w:jc w:val="both"/>
              <w:rPr>
                <w:sz w:val="22"/>
                <w:szCs w:val="22"/>
                <w:lang w:val="fr-FR"/>
              </w:rPr>
            </w:pPr>
            <w:proofErr w:type="spellStart"/>
            <w:r w:rsidRPr="000D16CA">
              <w:rPr>
                <w:sz w:val="22"/>
                <w:szCs w:val="22"/>
                <w:lang w:val="fr-FR"/>
              </w:rPr>
              <w:t>Healy</w:t>
            </w:r>
            <w:proofErr w:type="spellEnd"/>
            <w:r w:rsidRPr="000D16CA">
              <w:rPr>
                <w:sz w:val="22"/>
                <w:szCs w:val="22"/>
                <w:lang w:val="fr-FR"/>
              </w:rPr>
              <w:t xml:space="preserve"> Chloé</w:t>
            </w:r>
          </w:p>
        </w:tc>
        <w:tc>
          <w:tcPr>
            <w:tcW w:w="6099" w:type="dxa"/>
            <w:vAlign w:val="center"/>
          </w:tcPr>
          <w:p w:rsidR="00967687" w:rsidRPr="000D16CA" w:rsidRDefault="00967687" w:rsidP="0010449B">
            <w:pPr>
              <w:jc w:val="both"/>
              <w:rPr>
                <w:sz w:val="22"/>
                <w:szCs w:val="22"/>
                <w:lang w:val="fr-FR"/>
              </w:rPr>
            </w:pPr>
            <w:r w:rsidRPr="000D16CA">
              <w:rPr>
                <w:sz w:val="22"/>
                <w:szCs w:val="22"/>
                <w:lang w:val="fr-FR"/>
              </w:rPr>
              <w:t>Représentante DSP de Montréal</w:t>
            </w:r>
          </w:p>
        </w:tc>
        <w:tc>
          <w:tcPr>
            <w:tcW w:w="1580" w:type="dxa"/>
            <w:vAlign w:val="center"/>
          </w:tcPr>
          <w:p w:rsidR="00967687" w:rsidRPr="000D16CA" w:rsidRDefault="0069529B"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05225" w:rsidRPr="000D16CA" w:rsidRDefault="00905225" w:rsidP="0010449B">
            <w:pPr>
              <w:jc w:val="both"/>
              <w:rPr>
                <w:sz w:val="22"/>
                <w:szCs w:val="22"/>
                <w:lang w:val="fr-FR"/>
              </w:rPr>
            </w:pPr>
            <w:r w:rsidRPr="000D16CA">
              <w:rPr>
                <w:sz w:val="22"/>
                <w:szCs w:val="22"/>
                <w:lang w:val="fr-FR"/>
              </w:rPr>
              <w:t>Hudson Patricia</w:t>
            </w:r>
          </w:p>
        </w:tc>
        <w:tc>
          <w:tcPr>
            <w:tcW w:w="6099" w:type="dxa"/>
            <w:vAlign w:val="center"/>
          </w:tcPr>
          <w:p w:rsidR="00905225" w:rsidRPr="000D16CA" w:rsidRDefault="00905225" w:rsidP="0010449B">
            <w:pPr>
              <w:jc w:val="both"/>
              <w:rPr>
                <w:bCs/>
                <w:sz w:val="22"/>
                <w:szCs w:val="22"/>
                <w:lang w:val="fr-FR"/>
              </w:rPr>
            </w:pPr>
            <w:r w:rsidRPr="000D16CA">
              <w:rPr>
                <w:bCs/>
                <w:sz w:val="22"/>
                <w:szCs w:val="22"/>
                <w:lang w:val="fr-FR"/>
              </w:rPr>
              <w:t>Représentante de la TCNMI</w:t>
            </w:r>
          </w:p>
        </w:tc>
        <w:tc>
          <w:tcPr>
            <w:tcW w:w="1580" w:type="dxa"/>
            <w:vAlign w:val="center"/>
          </w:tcPr>
          <w:p w:rsidR="00905225" w:rsidRPr="000D16CA" w:rsidRDefault="00905225" w:rsidP="00E373AF">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967687" w:rsidRPr="000D16CA" w:rsidRDefault="00967687" w:rsidP="0010449B">
            <w:pPr>
              <w:jc w:val="both"/>
              <w:rPr>
                <w:sz w:val="22"/>
                <w:szCs w:val="22"/>
                <w:lang w:val="fr-FR"/>
              </w:rPr>
            </w:pPr>
            <w:proofErr w:type="spellStart"/>
            <w:r w:rsidRPr="000D16CA">
              <w:rPr>
                <w:sz w:val="22"/>
                <w:szCs w:val="22"/>
                <w:lang w:val="fr-FR"/>
              </w:rPr>
              <w:t>Irace</w:t>
            </w:r>
            <w:proofErr w:type="spellEnd"/>
            <w:r w:rsidRPr="000D16CA">
              <w:rPr>
                <w:sz w:val="22"/>
                <w:szCs w:val="22"/>
                <w:lang w:val="fr-FR"/>
              </w:rPr>
              <w:t xml:space="preserve">-Cima </w:t>
            </w:r>
            <w:proofErr w:type="spellStart"/>
            <w:r w:rsidRPr="000D16CA">
              <w:rPr>
                <w:sz w:val="22"/>
                <w:szCs w:val="22"/>
                <w:lang w:val="fr-FR"/>
              </w:rPr>
              <w:t>Alejandra</w:t>
            </w:r>
            <w:proofErr w:type="spellEnd"/>
          </w:p>
        </w:tc>
        <w:tc>
          <w:tcPr>
            <w:tcW w:w="6099" w:type="dxa"/>
            <w:vAlign w:val="center"/>
          </w:tcPr>
          <w:p w:rsidR="00967687" w:rsidRPr="000D16CA" w:rsidRDefault="00967687" w:rsidP="0010449B">
            <w:pPr>
              <w:jc w:val="both"/>
              <w:rPr>
                <w:bCs/>
                <w:sz w:val="22"/>
                <w:szCs w:val="22"/>
                <w:lang w:val="fr-FR"/>
              </w:rPr>
            </w:pPr>
            <w:r w:rsidRPr="000D16CA">
              <w:rPr>
                <w:bCs/>
                <w:sz w:val="22"/>
                <w:szCs w:val="22"/>
                <w:lang w:val="fr-FR"/>
              </w:rPr>
              <w:t>DPSP du MSSS (Chargée de projet Plan d’action)</w:t>
            </w:r>
          </w:p>
        </w:tc>
        <w:tc>
          <w:tcPr>
            <w:tcW w:w="1580" w:type="dxa"/>
            <w:vAlign w:val="center"/>
          </w:tcPr>
          <w:p w:rsidR="00967687" w:rsidRPr="000D16CA" w:rsidRDefault="00967687"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573AB2" w:rsidRPr="000D16CA" w:rsidRDefault="00573AB2" w:rsidP="0010449B">
            <w:pPr>
              <w:jc w:val="both"/>
              <w:rPr>
                <w:sz w:val="22"/>
                <w:szCs w:val="22"/>
                <w:lang w:val="fr-FR"/>
              </w:rPr>
            </w:pPr>
            <w:r w:rsidRPr="000D16CA">
              <w:rPr>
                <w:sz w:val="22"/>
                <w:szCs w:val="22"/>
                <w:lang w:val="fr-FR"/>
              </w:rPr>
              <w:t>Lair Christophe</w:t>
            </w:r>
          </w:p>
        </w:tc>
        <w:tc>
          <w:tcPr>
            <w:tcW w:w="6099" w:type="dxa"/>
            <w:vAlign w:val="center"/>
          </w:tcPr>
          <w:p w:rsidR="00573AB2" w:rsidRPr="000D16CA" w:rsidRDefault="00573AB2" w:rsidP="0010449B">
            <w:pPr>
              <w:jc w:val="both"/>
              <w:rPr>
                <w:bCs/>
                <w:sz w:val="22"/>
                <w:szCs w:val="22"/>
                <w:lang w:val="fr-FR"/>
              </w:rPr>
            </w:pPr>
            <w:r w:rsidRPr="000D16CA">
              <w:rPr>
                <w:sz w:val="22"/>
                <w:szCs w:val="22"/>
                <w:lang w:val="fr-FR"/>
              </w:rPr>
              <w:t xml:space="preserve">Direction </w:t>
            </w:r>
            <w:r w:rsidR="0083635E">
              <w:rPr>
                <w:sz w:val="22"/>
                <w:szCs w:val="22"/>
                <w:lang w:val="fr-FR"/>
              </w:rPr>
              <w:t xml:space="preserve">de la </w:t>
            </w:r>
            <w:r w:rsidRPr="000D16CA">
              <w:rPr>
                <w:sz w:val="22"/>
                <w:szCs w:val="22"/>
                <w:lang w:val="fr-FR"/>
              </w:rPr>
              <w:t>biovigilance</w:t>
            </w:r>
            <w:r w:rsidR="0083635E">
              <w:rPr>
                <w:sz w:val="22"/>
                <w:szCs w:val="22"/>
                <w:lang w:val="fr-FR"/>
              </w:rPr>
              <w:t xml:space="preserve"> et de la biologie médicale /</w:t>
            </w:r>
            <w:r w:rsidRPr="000D16CA">
              <w:rPr>
                <w:sz w:val="22"/>
                <w:szCs w:val="22"/>
                <w:lang w:val="fr-FR"/>
              </w:rPr>
              <w:t xml:space="preserve"> DGSSMU</w:t>
            </w:r>
          </w:p>
        </w:tc>
        <w:tc>
          <w:tcPr>
            <w:tcW w:w="1580" w:type="dxa"/>
            <w:vAlign w:val="center"/>
          </w:tcPr>
          <w:p w:rsidR="00573AB2" w:rsidRPr="000D16CA" w:rsidRDefault="00573AB2" w:rsidP="0010449B">
            <w:pPr>
              <w:jc w:val="both"/>
              <w:rPr>
                <w:sz w:val="22"/>
                <w:szCs w:val="22"/>
                <w:lang w:val="fr-FR"/>
              </w:rPr>
            </w:pPr>
            <w:r w:rsidRPr="000D16CA">
              <w:rPr>
                <w:sz w:val="22"/>
                <w:szCs w:val="22"/>
                <w:lang w:val="fr-FR"/>
              </w:rPr>
              <w:t>Oui (</w:t>
            </w:r>
            <w:proofErr w:type="spellStart"/>
            <w:r w:rsidRPr="000D16CA">
              <w:rPr>
                <w:sz w:val="22"/>
                <w:szCs w:val="22"/>
                <w:lang w:val="fr-FR"/>
              </w:rPr>
              <w:t>Qc</w:t>
            </w:r>
            <w:proofErr w:type="spellEnd"/>
            <w:r w:rsidRPr="000D16CA">
              <w:rPr>
                <w:sz w:val="22"/>
                <w:szCs w:val="22"/>
                <w:lang w:val="fr-FR"/>
              </w:rPr>
              <w:t>)</w:t>
            </w:r>
          </w:p>
        </w:tc>
      </w:tr>
      <w:tr w:rsidR="003F0073" w:rsidRPr="000D16CA" w:rsidTr="00784B1F">
        <w:trPr>
          <w:trHeight w:val="283"/>
          <w:jc w:val="center"/>
        </w:trPr>
        <w:tc>
          <w:tcPr>
            <w:tcW w:w="2622" w:type="dxa"/>
            <w:vAlign w:val="center"/>
          </w:tcPr>
          <w:p w:rsidR="00905225" w:rsidRPr="000D16CA" w:rsidRDefault="00905225" w:rsidP="0010449B">
            <w:pPr>
              <w:jc w:val="both"/>
              <w:rPr>
                <w:sz w:val="22"/>
                <w:szCs w:val="22"/>
                <w:lang w:val="fr-FR"/>
              </w:rPr>
            </w:pPr>
            <w:proofErr w:type="spellStart"/>
            <w:r w:rsidRPr="000D16CA">
              <w:rPr>
                <w:sz w:val="22"/>
                <w:szCs w:val="22"/>
                <w:lang w:val="fr-FR"/>
              </w:rPr>
              <w:t>Lamothe</w:t>
            </w:r>
            <w:proofErr w:type="spellEnd"/>
            <w:r w:rsidRPr="000D16CA">
              <w:rPr>
                <w:sz w:val="22"/>
                <w:szCs w:val="22"/>
                <w:lang w:val="fr-FR"/>
              </w:rPr>
              <w:t xml:space="preserve"> François</w:t>
            </w:r>
          </w:p>
        </w:tc>
        <w:tc>
          <w:tcPr>
            <w:tcW w:w="6099" w:type="dxa"/>
            <w:vAlign w:val="center"/>
          </w:tcPr>
          <w:p w:rsidR="00905225" w:rsidRPr="000D16CA" w:rsidRDefault="00905225" w:rsidP="00BB512B">
            <w:pPr>
              <w:jc w:val="both"/>
              <w:rPr>
                <w:sz w:val="22"/>
                <w:szCs w:val="22"/>
                <w:lang w:val="fr-FR"/>
              </w:rPr>
            </w:pPr>
            <w:r w:rsidRPr="000D16CA">
              <w:rPr>
                <w:sz w:val="22"/>
                <w:szCs w:val="22"/>
                <w:lang w:val="fr-FR"/>
              </w:rPr>
              <w:t xml:space="preserve">Président </w:t>
            </w:r>
          </w:p>
        </w:tc>
        <w:tc>
          <w:tcPr>
            <w:tcW w:w="1580" w:type="dxa"/>
            <w:vAlign w:val="center"/>
          </w:tcPr>
          <w:p w:rsidR="00905225" w:rsidRPr="000D16CA" w:rsidRDefault="00905225" w:rsidP="0010449B">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4259AB" w:rsidRPr="000D16CA" w:rsidRDefault="004259AB" w:rsidP="00D011D4">
            <w:pPr>
              <w:jc w:val="both"/>
              <w:rPr>
                <w:sz w:val="22"/>
                <w:szCs w:val="22"/>
                <w:lang w:val="fr-FR"/>
              </w:rPr>
            </w:pPr>
            <w:r w:rsidRPr="000D16CA">
              <w:rPr>
                <w:sz w:val="22"/>
                <w:szCs w:val="22"/>
                <w:lang w:val="fr-FR"/>
              </w:rPr>
              <w:t xml:space="preserve">Lampron-Goulet Éric </w:t>
            </w:r>
          </w:p>
        </w:tc>
        <w:tc>
          <w:tcPr>
            <w:tcW w:w="6099" w:type="dxa"/>
            <w:vAlign w:val="center"/>
          </w:tcPr>
          <w:p w:rsidR="004259AB" w:rsidRPr="000D16CA" w:rsidRDefault="0083635E" w:rsidP="00D011D4">
            <w:pPr>
              <w:jc w:val="both"/>
              <w:rPr>
                <w:sz w:val="22"/>
                <w:szCs w:val="22"/>
                <w:lang w:val="fr-FR"/>
              </w:rPr>
            </w:pPr>
            <w:r>
              <w:rPr>
                <w:sz w:val="22"/>
                <w:szCs w:val="22"/>
                <w:lang w:val="fr-FR"/>
              </w:rPr>
              <w:t xml:space="preserve">Représentant des DSP, </w:t>
            </w:r>
            <w:r w:rsidR="004259AB" w:rsidRPr="000D16CA">
              <w:rPr>
                <w:sz w:val="22"/>
                <w:szCs w:val="22"/>
                <w:lang w:val="fr-FR"/>
              </w:rPr>
              <w:t>Région 08</w:t>
            </w:r>
          </w:p>
        </w:tc>
        <w:tc>
          <w:tcPr>
            <w:tcW w:w="1580" w:type="dxa"/>
            <w:vAlign w:val="center"/>
          </w:tcPr>
          <w:p w:rsidR="004259AB" w:rsidRPr="000D16CA" w:rsidRDefault="004259AB" w:rsidP="00D011D4">
            <w:pPr>
              <w:jc w:val="both"/>
              <w:rPr>
                <w:sz w:val="22"/>
                <w:szCs w:val="22"/>
                <w:lang w:val="fr-FR"/>
              </w:rPr>
            </w:pPr>
            <w:r w:rsidRPr="000D16CA">
              <w:rPr>
                <w:sz w:val="22"/>
                <w:szCs w:val="22"/>
                <w:lang w:val="fr-FR"/>
              </w:rPr>
              <w:t>Oui</w:t>
            </w:r>
            <w:r w:rsidR="0097082A" w:rsidRPr="000D16CA">
              <w:rPr>
                <w:sz w:val="22"/>
                <w:szCs w:val="22"/>
                <w:lang w:val="fr-FR"/>
              </w:rPr>
              <w:t xml:space="preserve"> (</w:t>
            </w:r>
            <w:proofErr w:type="spellStart"/>
            <w:r w:rsidR="0097082A" w:rsidRPr="000D16CA">
              <w:rPr>
                <w:sz w:val="22"/>
                <w:szCs w:val="22"/>
                <w:lang w:val="fr-FR"/>
              </w:rPr>
              <w:t>visio</w:t>
            </w:r>
            <w:proofErr w:type="spellEnd"/>
            <w:r w:rsidR="0097082A" w:rsidRPr="000D16CA">
              <w:rPr>
                <w:sz w:val="22"/>
                <w:szCs w:val="22"/>
                <w:lang w:val="fr-FR"/>
              </w:rPr>
              <w:t>)</w:t>
            </w:r>
          </w:p>
        </w:tc>
      </w:tr>
      <w:tr w:rsidR="003F0073" w:rsidRPr="000D16CA" w:rsidTr="00784B1F">
        <w:trPr>
          <w:trHeight w:val="283"/>
          <w:jc w:val="center"/>
        </w:trPr>
        <w:tc>
          <w:tcPr>
            <w:tcW w:w="2622" w:type="dxa"/>
            <w:vAlign w:val="center"/>
          </w:tcPr>
          <w:p w:rsidR="004259AB" w:rsidRPr="000D16CA" w:rsidRDefault="004259AB" w:rsidP="00E3356C">
            <w:pPr>
              <w:jc w:val="both"/>
              <w:rPr>
                <w:sz w:val="22"/>
                <w:szCs w:val="22"/>
                <w:lang w:val="fr-FR"/>
              </w:rPr>
            </w:pPr>
            <w:proofErr w:type="spellStart"/>
            <w:r w:rsidRPr="000D16CA">
              <w:rPr>
                <w:sz w:val="22"/>
                <w:szCs w:val="22"/>
                <w:lang w:val="fr-FR"/>
              </w:rPr>
              <w:t>Laperrière</w:t>
            </w:r>
            <w:proofErr w:type="spellEnd"/>
            <w:r w:rsidRPr="000D16CA">
              <w:rPr>
                <w:sz w:val="22"/>
                <w:szCs w:val="22"/>
                <w:lang w:val="fr-FR"/>
              </w:rPr>
              <w:t xml:space="preserve"> Isabelle</w:t>
            </w:r>
          </w:p>
        </w:tc>
        <w:tc>
          <w:tcPr>
            <w:tcW w:w="6099" w:type="dxa"/>
            <w:vAlign w:val="center"/>
          </w:tcPr>
          <w:p w:rsidR="004259AB" w:rsidRPr="000D16CA" w:rsidRDefault="004259AB" w:rsidP="001B663E">
            <w:pPr>
              <w:jc w:val="both"/>
              <w:rPr>
                <w:sz w:val="22"/>
                <w:szCs w:val="22"/>
                <w:lang w:val="fr-FR"/>
              </w:rPr>
            </w:pPr>
            <w:r w:rsidRPr="000D16CA">
              <w:rPr>
                <w:sz w:val="22"/>
                <w:szCs w:val="22"/>
                <w:lang w:val="fr-FR"/>
              </w:rPr>
              <w:t>Présidente de l’AIPI 2012-201</w:t>
            </w:r>
            <w:r w:rsidR="001B663E" w:rsidRPr="000D16CA">
              <w:rPr>
                <w:sz w:val="22"/>
                <w:szCs w:val="22"/>
                <w:lang w:val="fr-FR"/>
              </w:rPr>
              <w:t>5</w:t>
            </w:r>
            <w:r w:rsidRPr="000D16CA">
              <w:rPr>
                <w:sz w:val="22"/>
                <w:szCs w:val="22"/>
                <w:lang w:val="fr-FR"/>
              </w:rPr>
              <w:t xml:space="preserve"> </w:t>
            </w:r>
            <w:r w:rsidR="00FE150A" w:rsidRPr="000D16CA">
              <w:rPr>
                <w:sz w:val="22"/>
                <w:szCs w:val="22"/>
                <w:lang w:val="fr-FR"/>
              </w:rPr>
              <w:t>sortante</w:t>
            </w:r>
          </w:p>
        </w:tc>
        <w:tc>
          <w:tcPr>
            <w:tcW w:w="1580" w:type="dxa"/>
            <w:vAlign w:val="center"/>
          </w:tcPr>
          <w:p w:rsidR="004259AB" w:rsidRPr="000D16CA" w:rsidRDefault="004259AB" w:rsidP="00030496">
            <w:pPr>
              <w:jc w:val="both"/>
              <w:rPr>
                <w:sz w:val="22"/>
                <w:szCs w:val="22"/>
                <w:lang w:val="fr-FR"/>
              </w:rPr>
            </w:pPr>
            <w:r w:rsidRPr="000D16CA">
              <w:rPr>
                <w:sz w:val="22"/>
                <w:szCs w:val="22"/>
                <w:lang w:val="fr-FR"/>
              </w:rPr>
              <w:t>Oui</w:t>
            </w:r>
          </w:p>
        </w:tc>
      </w:tr>
      <w:tr w:rsidR="003F0073" w:rsidRPr="000D16CA" w:rsidTr="00784B1F">
        <w:trPr>
          <w:trHeight w:val="283"/>
          <w:jc w:val="center"/>
        </w:trPr>
        <w:tc>
          <w:tcPr>
            <w:tcW w:w="2622" w:type="dxa"/>
            <w:vAlign w:val="center"/>
          </w:tcPr>
          <w:p w:rsidR="004259AB" w:rsidRPr="000D16CA" w:rsidRDefault="0097082A" w:rsidP="0010449B">
            <w:pPr>
              <w:jc w:val="both"/>
              <w:rPr>
                <w:sz w:val="22"/>
                <w:szCs w:val="22"/>
                <w:lang w:val="fr-FR"/>
              </w:rPr>
            </w:pPr>
            <w:proofErr w:type="spellStart"/>
            <w:r w:rsidRPr="000D16CA">
              <w:rPr>
                <w:sz w:val="22"/>
                <w:szCs w:val="22"/>
                <w:lang w:val="fr-FR"/>
              </w:rPr>
              <w:t>Longtin</w:t>
            </w:r>
            <w:proofErr w:type="spellEnd"/>
            <w:r w:rsidRPr="000D16CA">
              <w:rPr>
                <w:sz w:val="22"/>
                <w:szCs w:val="22"/>
                <w:lang w:val="fr-FR"/>
              </w:rPr>
              <w:t xml:space="preserve"> Jean</w:t>
            </w:r>
          </w:p>
        </w:tc>
        <w:tc>
          <w:tcPr>
            <w:tcW w:w="6099" w:type="dxa"/>
            <w:vAlign w:val="center"/>
          </w:tcPr>
          <w:p w:rsidR="004259AB" w:rsidRPr="000D16CA" w:rsidRDefault="0097082A" w:rsidP="0010449B">
            <w:pPr>
              <w:jc w:val="both"/>
              <w:rPr>
                <w:sz w:val="22"/>
                <w:szCs w:val="22"/>
                <w:lang w:val="fr-FR"/>
              </w:rPr>
            </w:pPr>
            <w:proofErr w:type="spellStart"/>
            <w:r w:rsidRPr="000D16CA">
              <w:rPr>
                <w:sz w:val="22"/>
                <w:szCs w:val="22"/>
                <w:lang w:val="fr-FR"/>
              </w:rPr>
              <w:t>Répresentant</w:t>
            </w:r>
            <w:proofErr w:type="spellEnd"/>
            <w:r w:rsidRPr="000D16CA">
              <w:rPr>
                <w:sz w:val="22"/>
                <w:szCs w:val="22"/>
                <w:lang w:val="fr-FR"/>
              </w:rPr>
              <w:t xml:space="preserve"> LSPQ</w:t>
            </w:r>
          </w:p>
        </w:tc>
        <w:tc>
          <w:tcPr>
            <w:tcW w:w="1580" w:type="dxa"/>
            <w:vAlign w:val="center"/>
          </w:tcPr>
          <w:p w:rsidR="004259AB" w:rsidRPr="000D16CA" w:rsidRDefault="0097082A" w:rsidP="0010449B">
            <w:pPr>
              <w:jc w:val="both"/>
              <w:rPr>
                <w:sz w:val="22"/>
                <w:szCs w:val="22"/>
                <w:lang w:val="fr-FR"/>
              </w:rPr>
            </w:pPr>
            <w:r w:rsidRPr="000D16CA">
              <w:rPr>
                <w:sz w:val="22"/>
                <w:szCs w:val="22"/>
                <w:lang w:val="fr-FR"/>
              </w:rPr>
              <w:t>Non</w:t>
            </w:r>
          </w:p>
        </w:tc>
      </w:tr>
      <w:tr w:rsidR="003F0073" w:rsidRPr="000D16CA" w:rsidTr="00784B1F">
        <w:trPr>
          <w:trHeight w:val="283"/>
          <w:jc w:val="center"/>
        </w:trPr>
        <w:tc>
          <w:tcPr>
            <w:tcW w:w="2622" w:type="dxa"/>
            <w:vAlign w:val="center"/>
          </w:tcPr>
          <w:p w:rsidR="00573AB2" w:rsidRPr="000D16CA" w:rsidRDefault="00573AB2" w:rsidP="001453D7">
            <w:pPr>
              <w:jc w:val="both"/>
              <w:rPr>
                <w:bCs/>
                <w:sz w:val="22"/>
                <w:szCs w:val="22"/>
                <w:lang w:val="fr-FR"/>
              </w:rPr>
            </w:pPr>
            <w:proofErr w:type="spellStart"/>
            <w:r w:rsidRPr="000D16CA">
              <w:rPr>
                <w:bCs/>
                <w:sz w:val="22"/>
                <w:szCs w:val="22"/>
                <w:lang w:val="fr-FR"/>
              </w:rPr>
              <w:t>Mar</w:t>
            </w:r>
            <w:r w:rsidR="001453D7" w:rsidRPr="000D16CA">
              <w:rPr>
                <w:bCs/>
                <w:sz w:val="22"/>
                <w:szCs w:val="22"/>
                <w:lang w:val="fr-FR"/>
              </w:rPr>
              <w:t>a</w:t>
            </w:r>
            <w:r w:rsidRPr="000D16CA">
              <w:rPr>
                <w:bCs/>
                <w:sz w:val="22"/>
                <w:szCs w:val="22"/>
                <w:lang w:val="fr-FR"/>
              </w:rPr>
              <w:t>nda</w:t>
            </w:r>
            <w:proofErr w:type="spellEnd"/>
            <w:r w:rsidRPr="000D16CA">
              <w:rPr>
                <w:bCs/>
                <w:sz w:val="22"/>
                <w:szCs w:val="22"/>
                <w:lang w:val="fr-FR"/>
              </w:rPr>
              <w:t xml:space="preserve"> Catherine</w:t>
            </w:r>
          </w:p>
        </w:tc>
        <w:tc>
          <w:tcPr>
            <w:tcW w:w="6099" w:type="dxa"/>
            <w:vAlign w:val="center"/>
          </w:tcPr>
          <w:p w:rsidR="00573AB2" w:rsidRPr="000D16CA" w:rsidRDefault="00573AB2" w:rsidP="0069145B">
            <w:pPr>
              <w:jc w:val="both"/>
              <w:rPr>
                <w:sz w:val="22"/>
                <w:szCs w:val="22"/>
                <w:lang w:val="fr-FR"/>
              </w:rPr>
            </w:pPr>
            <w:r w:rsidRPr="000D16CA">
              <w:rPr>
                <w:sz w:val="22"/>
                <w:szCs w:val="22"/>
                <w:lang w:val="fr-FR"/>
              </w:rPr>
              <w:t>Direction de l’éthique et de la qualité</w:t>
            </w:r>
          </w:p>
        </w:tc>
        <w:tc>
          <w:tcPr>
            <w:tcW w:w="1580" w:type="dxa"/>
            <w:vAlign w:val="center"/>
          </w:tcPr>
          <w:p w:rsidR="00573AB2" w:rsidRPr="000D16CA" w:rsidRDefault="00573AB2" w:rsidP="00573AB2">
            <w:pPr>
              <w:jc w:val="both"/>
              <w:rPr>
                <w:sz w:val="22"/>
                <w:szCs w:val="22"/>
                <w:lang w:val="fr-FR"/>
              </w:rPr>
            </w:pPr>
            <w:r w:rsidRPr="000D16CA">
              <w:rPr>
                <w:sz w:val="22"/>
                <w:szCs w:val="22"/>
                <w:lang w:val="fr-FR"/>
              </w:rPr>
              <w:t>Oui</w:t>
            </w:r>
            <w:r w:rsidR="00FE150A" w:rsidRPr="000D16CA">
              <w:rPr>
                <w:sz w:val="22"/>
                <w:szCs w:val="22"/>
                <w:lang w:val="fr-FR"/>
              </w:rPr>
              <w:t xml:space="preserve"> (P.M.)</w:t>
            </w:r>
            <w:r w:rsidRPr="000D16CA">
              <w:rPr>
                <w:sz w:val="22"/>
                <w:szCs w:val="22"/>
                <w:lang w:val="fr-FR"/>
              </w:rPr>
              <w:t xml:space="preserve"> (</w:t>
            </w:r>
            <w:proofErr w:type="spellStart"/>
            <w:r w:rsidRPr="000D16CA">
              <w:rPr>
                <w:sz w:val="22"/>
                <w:szCs w:val="22"/>
                <w:lang w:val="fr-FR"/>
              </w:rPr>
              <w:t>Qc</w:t>
            </w:r>
            <w:proofErr w:type="spellEnd"/>
            <w:r w:rsidRPr="000D16CA">
              <w:rPr>
                <w:sz w:val="22"/>
                <w:szCs w:val="22"/>
                <w:lang w:val="fr-FR"/>
              </w:rPr>
              <w:t>)</w:t>
            </w:r>
          </w:p>
        </w:tc>
      </w:tr>
      <w:tr w:rsidR="003F0073" w:rsidRPr="000D16CA" w:rsidTr="00784B1F">
        <w:trPr>
          <w:trHeight w:val="283"/>
          <w:jc w:val="center"/>
        </w:trPr>
        <w:tc>
          <w:tcPr>
            <w:tcW w:w="2622" w:type="dxa"/>
            <w:vAlign w:val="center"/>
          </w:tcPr>
          <w:p w:rsidR="004259AB" w:rsidRPr="000D16CA" w:rsidRDefault="004259AB" w:rsidP="0010449B">
            <w:pPr>
              <w:jc w:val="both"/>
              <w:rPr>
                <w:bCs/>
                <w:sz w:val="22"/>
                <w:szCs w:val="22"/>
                <w:lang w:val="fr-FR"/>
              </w:rPr>
            </w:pPr>
            <w:r w:rsidRPr="000D16CA">
              <w:rPr>
                <w:bCs/>
                <w:sz w:val="22"/>
                <w:szCs w:val="22"/>
                <w:lang w:val="fr-FR"/>
              </w:rPr>
              <w:t>Morin Guylaine</w:t>
            </w:r>
          </w:p>
        </w:tc>
        <w:tc>
          <w:tcPr>
            <w:tcW w:w="6099" w:type="dxa"/>
            <w:vAlign w:val="center"/>
          </w:tcPr>
          <w:p w:rsidR="004259AB" w:rsidRPr="000D16CA" w:rsidRDefault="004259AB" w:rsidP="0069145B">
            <w:pPr>
              <w:jc w:val="both"/>
              <w:rPr>
                <w:sz w:val="22"/>
                <w:szCs w:val="22"/>
                <w:lang w:val="fr-FR"/>
              </w:rPr>
            </w:pPr>
            <w:r w:rsidRPr="000D16CA">
              <w:rPr>
                <w:sz w:val="22"/>
                <w:szCs w:val="22"/>
                <w:lang w:val="fr-FR"/>
              </w:rPr>
              <w:t xml:space="preserve">Présidente </w:t>
            </w:r>
            <w:proofErr w:type="gramStart"/>
            <w:r w:rsidRPr="000D16CA">
              <w:rPr>
                <w:sz w:val="22"/>
                <w:szCs w:val="22"/>
                <w:lang w:val="fr-FR"/>
              </w:rPr>
              <w:t xml:space="preserve">de </w:t>
            </w:r>
            <w:r w:rsidR="0069145B" w:rsidRPr="000D16CA">
              <w:rPr>
                <w:sz w:val="22"/>
                <w:szCs w:val="22"/>
                <w:lang w:val="fr-FR"/>
              </w:rPr>
              <w:t>APIC</w:t>
            </w:r>
            <w:proofErr w:type="gramEnd"/>
            <w:r w:rsidR="0069145B" w:rsidRPr="000D16CA">
              <w:rPr>
                <w:sz w:val="22"/>
                <w:szCs w:val="22"/>
                <w:lang w:val="fr-FR"/>
              </w:rPr>
              <w:t xml:space="preserve"> </w:t>
            </w:r>
            <w:r w:rsidRPr="000D16CA">
              <w:rPr>
                <w:sz w:val="22"/>
                <w:szCs w:val="22"/>
                <w:lang w:val="fr-FR"/>
              </w:rPr>
              <w:t>Montréal</w:t>
            </w:r>
          </w:p>
        </w:tc>
        <w:tc>
          <w:tcPr>
            <w:tcW w:w="1580" w:type="dxa"/>
            <w:vAlign w:val="center"/>
          </w:tcPr>
          <w:p w:rsidR="004259AB" w:rsidRPr="000D16CA" w:rsidRDefault="00FE150A" w:rsidP="0010449B">
            <w:pPr>
              <w:jc w:val="both"/>
              <w:rPr>
                <w:sz w:val="22"/>
                <w:szCs w:val="22"/>
                <w:lang w:val="fr-FR"/>
              </w:rPr>
            </w:pPr>
            <w:r w:rsidRPr="000D16CA">
              <w:rPr>
                <w:sz w:val="22"/>
                <w:szCs w:val="22"/>
                <w:lang w:val="fr-FR"/>
              </w:rPr>
              <w:t>Non</w:t>
            </w:r>
          </w:p>
        </w:tc>
      </w:tr>
      <w:tr w:rsidR="00C177AB" w:rsidRPr="000D16CA" w:rsidTr="00784B1F">
        <w:trPr>
          <w:trHeight w:val="283"/>
          <w:jc w:val="center"/>
        </w:trPr>
        <w:tc>
          <w:tcPr>
            <w:tcW w:w="2622" w:type="dxa"/>
            <w:vAlign w:val="center"/>
          </w:tcPr>
          <w:p w:rsidR="00C177AB" w:rsidRPr="000D16CA" w:rsidRDefault="00C177AB" w:rsidP="00EE626E">
            <w:pPr>
              <w:jc w:val="both"/>
              <w:rPr>
                <w:sz w:val="22"/>
                <w:szCs w:val="22"/>
                <w:lang w:val="fr-FR"/>
              </w:rPr>
            </w:pPr>
            <w:r>
              <w:rPr>
                <w:sz w:val="22"/>
                <w:szCs w:val="22"/>
                <w:lang w:val="fr-FR"/>
              </w:rPr>
              <w:t xml:space="preserve">Paré </w:t>
            </w:r>
            <w:r w:rsidRPr="000D16CA">
              <w:rPr>
                <w:sz w:val="22"/>
                <w:szCs w:val="22"/>
                <w:lang w:val="fr-FR"/>
              </w:rPr>
              <w:t>Renée</w:t>
            </w:r>
          </w:p>
        </w:tc>
        <w:tc>
          <w:tcPr>
            <w:tcW w:w="6099" w:type="dxa"/>
            <w:vAlign w:val="center"/>
          </w:tcPr>
          <w:p w:rsidR="00C177AB" w:rsidRPr="000D16CA" w:rsidRDefault="00C177AB" w:rsidP="00AC1ABE">
            <w:pPr>
              <w:jc w:val="both"/>
              <w:rPr>
                <w:sz w:val="22"/>
                <w:szCs w:val="22"/>
                <w:lang w:val="fr-FR"/>
              </w:rPr>
            </w:pPr>
            <w:r w:rsidRPr="000D16CA">
              <w:rPr>
                <w:sz w:val="22"/>
                <w:szCs w:val="22"/>
                <w:lang w:val="fr-FR"/>
              </w:rPr>
              <w:t>Représentante de la DSP de Montréal</w:t>
            </w:r>
          </w:p>
        </w:tc>
        <w:tc>
          <w:tcPr>
            <w:tcW w:w="1580" w:type="dxa"/>
            <w:vAlign w:val="center"/>
          </w:tcPr>
          <w:p w:rsidR="00C177AB" w:rsidRPr="000D16CA" w:rsidRDefault="00C177AB" w:rsidP="00AC1ABE">
            <w:pPr>
              <w:jc w:val="both"/>
              <w:rPr>
                <w:sz w:val="22"/>
                <w:szCs w:val="22"/>
                <w:lang w:val="fr-FR"/>
              </w:rPr>
            </w:pPr>
            <w:r w:rsidRPr="000D16CA">
              <w:rPr>
                <w:sz w:val="22"/>
                <w:szCs w:val="22"/>
                <w:lang w:val="fr-FR"/>
              </w:rPr>
              <w:t>Oui</w:t>
            </w:r>
          </w:p>
        </w:tc>
      </w:tr>
      <w:tr w:rsidR="00C177AB" w:rsidRPr="000D16CA" w:rsidTr="00784B1F">
        <w:trPr>
          <w:trHeight w:val="283"/>
          <w:jc w:val="center"/>
        </w:trPr>
        <w:tc>
          <w:tcPr>
            <w:tcW w:w="2622" w:type="dxa"/>
            <w:vAlign w:val="center"/>
          </w:tcPr>
          <w:p w:rsidR="00C177AB" w:rsidRPr="000D16CA" w:rsidRDefault="00C177AB" w:rsidP="00EE626E">
            <w:pPr>
              <w:jc w:val="both"/>
              <w:rPr>
                <w:sz w:val="22"/>
                <w:szCs w:val="22"/>
                <w:lang w:val="fr-FR"/>
              </w:rPr>
            </w:pPr>
            <w:r w:rsidRPr="000D16CA">
              <w:rPr>
                <w:sz w:val="22"/>
                <w:szCs w:val="22"/>
                <w:lang w:val="fr-FR"/>
              </w:rPr>
              <w:t>Pigeon Nathalie</w:t>
            </w:r>
          </w:p>
        </w:tc>
        <w:tc>
          <w:tcPr>
            <w:tcW w:w="6099" w:type="dxa"/>
            <w:vAlign w:val="center"/>
          </w:tcPr>
          <w:p w:rsidR="00C177AB" w:rsidRPr="000D16CA" w:rsidRDefault="00C177AB" w:rsidP="00EE626E">
            <w:pPr>
              <w:jc w:val="both"/>
              <w:rPr>
                <w:sz w:val="22"/>
                <w:szCs w:val="22"/>
                <w:lang w:val="fr-FR"/>
              </w:rPr>
            </w:pPr>
            <w:r w:rsidRPr="000D16CA">
              <w:rPr>
                <w:sz w:val="22"/>
                <w:szCs w:val="22"/>
                <w:lang w:val="fr-FR"/>
              </w:rPr>
              <w:t>Présidente de l’AIPI 2015</w:t>
            </w:r>
          </w:p>
        </w:tc>
        <w:tc>
          <w:tcPr>
            <w:tcW w:w="1580" w:type="dxa"/>
            <w:vAlign w:val="center"/>
          </w:tcPr>
          <w:p w:rsidR="00C177AB" w:rsidRPr="000D16CA" w:rsidRDefault="00C177AB" w:rsidP="00EE626E">
            <w:pPr>
              <w:jc w:val="both"/>
              <w:rPr>
                <w:sz w:val="22"/>
                <w:szCs w:val="22"/>
                <w:lang w:val="fr-FR"/>
              </w:rPr>
            </w:pPr>
            <w:r w:rsidRPr="000D16CA">
              <w:rPr>
                <w:sz w:val="22"/>
                <w:szCs w:val="22"/>
                <w:lang w:val="fr-FR"/>
              </w:rPr>
              <w:t>Oui</w:t>
            </w:r>
          </w:p>
        </w:tc>
      </w:tr>
      <w:tr w:rsidR="00C177AB" w:rsidRPr="000D16CA" w:rsidTr="00784B1F">
        <w:trPr>
          <w:trHeight w:val="283"/>
          <w:jc w:val="center"/>
        </w:trPr>
        <w:tc>
          <w:tcPr>
            <w:tcW w:w="2622" w:type="dxa"/>
            <w:vAlign w:val="center"/>
          </w:tcPr>
          <w:p w:rsidR="00C177AB" w:rsidRPr="000D16CA" w:rsidRDefault="00C177AB" w:rsidP="00EE626E">
            <w:pPr>
              <w:jc w:val="both"/>
              <w:rPr>
                <w:sz w:val="22"/>
                <w:szCs w:val="22"/>
                <w:lang w:val="fr-FR"/>
              </w:rPr>
            </w:pPr>
            <w:r w:rsidRPr="000D16CA">
              <w:rPr>
                <w:sz w:val="22"/>
                <w:szCs w:val="22"/>
                <w:lang w:val="fr-FR"/>
              </w:rPr>
              <w:t>Savard Patrice</w:t>
            </w:r>
          </w:p>
        </w:tc>
        <w:tc>
          <w:tcPr>
            <w:tcW w:w="6099" w:type="dxa"/>
            <w:vAlign w:val="center"/>
          </w:tcPr>
          <w:p w:rsidR="00C177AB" w:rsidRPr="000D16CA" w:rsidRDefault="00C177AB" w:rsidP="00EE626E">
            <w:pPr>
              <w:jc w:val="both"/>
              <w:rPr>
                <w:sz w:val="22"/>
                <w:szCs w:val="22"/>
                <w:lang w:val="fr-FR"/>
              </w:rPr>
            </w:pPr>
            <w:r w:rsidRPr="000D16CA">
              <w:rPr>
                <w:sz w:val="22"/>
                <w:szCs w:val="22"/>
                <w:lang w:val="fr-FR"/>
              </w:rPr>
              <w:t>Représentant de l’AMMIQ</w:t>
            </w:r>
          </w:p>
        </w:tc>
        <w:tc>
          <w:tcPr>
            <w:tcW w:w="1580" w:type="dxa"/>
            <w:vAlign w:val="center"/>
          </w:tcPr>
          <w:p w:rsidR="00C177AB" w:rsidRPr="000D16CA" w:rsidRDefault="00C177AB" w:rsidP="00EE626E">
            <w:pPr>
              <w:jc w:val="both"/>
              <w:rPr>
                <w:sz w:val="22"/>
                <w:szCs w:val="22"/>
                <w:lang w:val="fr-FR"/>
              </w:rPr>
            </w:pPr>
            <w:r w:rsidRPr="000D16CA">
              <w:rPr>
                <w:sz w:val="22"/>
                <w:szCs w:val="22"/>
                <w:lang w:val="fr-FR"/>
              </w:rPr>
              <w:t>Oui</w:t>
            </w:r>
          </w:p>
        </w:tc>
      </w:tr>
      <w:tr w:rsidR="00C177AB" w:rsidRPr="000D16CA" w:rsidTr="00784B1F">
        <w:trPr>
          <w:trHeight w:val="283"/>
          <w:jc w:val="center"/>
        </w:trPr>
        <w:tc>
          <w:tcPr>
            <w:tcW w:w="2622" w:type="dxa"/>
            <w:vAlign w:val="center"/>
          </w:tcPr>
          <w:p w:rsidR="00C177AB" w:rsidRPr="000D16CA" w:rsidRDefault="00C177AB" w:rsidP="0010449B">
            <w:pPr>
              <w:jc w:val="both"/>
              <w:rPr>
                <w:sz w:val="22"/>
                <w:szCs w:val="22"/>
                <w:lang w:val="fr-FR"/>
              </w:rPr>
            </w:pPr>
            <w:r w:rsidRPr="00796776">
              <w:rPr>
                <w:sz w:val="22"/>
                <w:szCs w:val="22"/>
                <w:lang w:val="fr-FR"/>
              </w:rPr>
              <w:t>Savery Sandra</w:t>
            </w:r>
            <w:r w:rsidRPr="000D16CA">
              <w:rPr>
                <w:sz w:val="22"/>
                <w:szCs w:val="22"/>
                <w:lang w:val="fr-FR"/>
              </w:rPr>
              <w:t> </w:t>
            </w:r>
          </w:p>
        </w:tc>
        <w:tc>
          <w:tcPr>
            <w:tcW w:w="6099" w:type="dxa"/>
            <w:vAlign w:val="center"/>
          </w:tcPr>
          <w:p w:rsidR="00C177AB" w:rsidRPr="000D16CA" w:rsidRDefault="00C177AB" w:rsidP="00585725">
            <w:pPr>
              <w:jc w:val="both"/>
              <w:rPr>
                <w:sz w:val="22"/>
                <w:szCs w:val="22"/>
                <w:lang w:val="fr-FR"/>
              </w:rPr>
            </w:pPr>
            <w:r w:rsidRPr="000D16CA">
              <w:rPr>
                <w:sz w:val="22"/>
                <w:szCs w:val="22"/>
                <w:lang w:val="fr-FR"/>
              </w:rPr>
              <w:t>Représentante de la table régionale des Laurentides</w:t>
            </w:r>
          </w:p>
        </w:tc>
        <w:tc>
          <w:tcPr>
            <w:tcW w:w="1580" w:type="dxa"/>
            <w:vAlign w:val="center"/>
          </w:tcPr>
          <w:p w:rsidR="00C177AB" w:rsidRPr="000D16CA" w:rsidRDefault="00C177AB" w:rsidP="0010449B">
            <w:pPr>
              <w:jc w:val="both"/>
              <w:rPr>
                <w:sz w:val="22"/>
                <w:szCs w:val="22"/>
                <w:lang w:val="fr-FR"/>
              </w:rPr>
            </w:pPr>
            <w:r w:rsidRPr="000D16CA">
              <w:rPr>
                <w:sz w:val="22"/>
                <w:szCs w:val="22"/>
                <w:lang w:val="fr-FR"/>
              </w:rPr>
              <w:t>Oui</w:t>
            </w:r>
          </w:p>
        </w:tc>
      </w:tr>
      <w:tr w:rsidR="00C177AB" w:rsidRPr="000D16CA" w:rsidTr="00784B1F">
        <w:trPr>
          <w:trHeight w:val="283"/>
          <w:jc w:val="center"/>
        </w:trPr>
        <w:tc>
          <w:tcPr>
            <w:tcW w:w="2622" w:type="dxa"/>
            <w:vAlign w:val="center"/>
          </w:tcPr>
          <w:p w:rsidR="00C177AB" w:rsidRPr="000D16CA" w:rsidRDefault="00C177AB" w:rsidP="0010449B">
            <w:pPr>
              <w:jc w:val="both"/>
              <w:rPr>
                <w:sz w:val="22"/>
                <w:szCs w:val="22"/>
                <w:lang w:val="fr-FR"/>
              </w:rPr>
            </w:pPr>
            <w:proofErr w:type="spellStart"/>
            <w:r w:rsidRPr="000D16CA">
              <w:rPr>
                <w:sz w:val="22"/>
                <w:szCs w:val="22"/>
                <w:lang w:val="fr-FR"/>
              </w:rPr>
              <w:t>Titeica</w:t>
            </w:r>
            <w:proofErr w:type="spellEnd"/>
            <w:r w:rsidRPr="000D16CA">
              <w:rPr>
                <w:sz w:val="22"/>
                <w:szCs w:val="22"/>
                <w:lang w:val="fr-FR"/>
              </w:rPr>
              <w:t xml:space="preserve"> </w:t>
            </w:r>
            <w:proofErr w:type="spellStart"/>
            <w:r w:rsidRPr="000D16CA">
              <w:rPr>
                <w:sz w:val="22"/>
                <w:szCs w:val="22"/>
                <w:lang w:val="fr-FR"/>
              </w:rPr>
              <w:t>Georgiana</w:t>
            </w:r>
            <w:proofErr w:type="spellEnd"/>
          </w:p>
        </w:tc>
        <w:tc>
          <w:tcPr>
            <w:tcW w:w="6099" w:type="dxa"/>
            <w:vAlign w:val="center"/>
          </w:tcPr>
          <w:p w:rsidR="00C177AB" w:rsidRPr="000D16CA" w:rsidRDefault="00C177AB" w:rsidP="00DB65FF">
            <w:pPr>
              <w:jc w:val="both"/>
              <w:rPr>
                <w:sz w:val="22"/>
                <w:szCs w:val="22"/>
                <w:lang w:val="fr-FR"/>
              </w:rPr>
            </w:pPr>
            <w:r w:rsidRPr="000D16CA">
              <w:rPr>
                <w:sz w:val="22"/>
                <w:szCs w:val="22"/>
                <w:lang w:val="fr-FR"/>
              </w:rPr>
              <w:t>Prévention des infections nosocomiales DPSP (MSSS)</w:t>
            </w:r>
          </w:p>
        </w:tc>
        <w:tc>
          <w:tcPr>
            <w:tcW w:w="1580" w:type="dxa"/>
            <w:vAlign w:val="center"/>
          </w:tcPr>
          <w:p w:rsidR="00C177AB" w:rsidRPr="000D16CA" w:rsidRDefault="00C177AB" w:rsidP="0069529B">
            <w:pPr>
              <w:jc w:val="both"/>
              <w:rPr>
                <w:sz w:val="22"/>
                <w:szCs w:val="22"/>
                <w:lang w:val="fr-FR"/>
              </w:rPr>
            </w:pPr>
            <w:r w:rsidRPr="000D16CA">
              <w:rPr>
                <w:sz w:val="22"/>
                <w:szCs w:val="22"/>
                <w:lang w:val="fr-FR"/>
              </w:rPr>
              <w:t>Oui</w:t>
            </w:r>
          </w:p>
        </w:tc>
      </w:tr>
      <w:tr w:rsidR="00C177AB" w:rsidRPr="000D16CA" w:rsidTr="00784B1F">
        <w:trPr>
          <w:trHeight w:val="283"/>
          <w:jc w:val="center"/>
        </w:trPr>
        <w:tc>
          <w:tcPr>
            <w:tcW w:w="2622" w:type="dxa"/>
            <w:vAlign w:val="center"/>
          </w:tcPr>
          <w:p w:rsidR="00C177AB" w:rsidRPr="000D16CA" w:rsidRDefault="00C177AB" w:rsidP="0010449B">
            <w:pPr>
              <w:jc w:val="both"/>
              <w:rPr>
                <w:sz w:val="22"/>
                <w:szCs w:val="22"/>
                <w:lang w:val="fr-FR"/>
              </w:rPr>
            </w:pPr>
            <w:r w:rsidRPr="000D16CA">
              <w:rPr>
                <w:sz w:val="22"/>
                <w:szCs w:val="22"/>
                <w:lang w:val="fr-FR"/>
              </w:rPr>
              <w:t>Tremblay Claude</w:t>
            </w:r>
          </w:p>
        </w:tc>
        <w:tc>
          <w:tcPr>
            <w:tcW w:w="6099" w:type="dxa"/>
            <w:vAlign w:val="center"/>
          </w:tcPr>
          <w:p w:rsidR="00C177AB" w:rsidRPr="000D16CA" w:rsidRDefault="00C177AB" w:rsidP="0010449B">
            <w:pPr>
              <w:jc w:val="both"/>
              <w:rPr>
                <w:sz w:val="22"/>
                <w:szCs w:val="22"/>
                <w:lang w:val="fr-FR"/>
              </w:rPr>
            </w:pPr>
            <w:r>
              <w:rPr>
                <w:sz w:val="22"/>
                <w:szCs w:val="22"/>
                <w:lang w:val="fr-FR"/>
              </w:rPr>
              <w:t>Présidente de SPIN</w:t>
            </w:r>
          </w:p>
        </w:tc>
        <w:tc>
          <w:tcPr>
            <w:tcW w:w="1580" w:type="dxa"/>
            <w:vAlign w:val="center"/>
          </w:tcPr>
          <w:p w:rsidR="00C177AB" w:rsidRPr="000D16CA" w:rsidRDefault="00C177AB" w:rsidP="007F6919">
            <w:pPr>
              <w:jc w:val="both"/>
              <w:rPr>
                <w:sz w:val="22"/>
                <w:szCs w:val="22"/>
                <w:lang w:val="fr-FR"/>
              </w:rPr>
            </w:pPr>
            <w:r w:rsidRPr="000D16CA">
              <w:rPr>
                <w:sz w:val="22"/>
                <w:szCs w:val="22"/>
                <w:lang w:val="fr-FR"/>
              </w:rPr>
              <w:t>Oui (</w:t>
            </w:r>
            <w:proofErr w:type="spellStart"/>
            <w:r w:rsidRPr="000D16CA">
              <w:rPr>
                <w:sz w:val="22"/>
                <w:szCs w:val="22"/>
                <w:lang w:val="fr-FR"/>
              </w:rPr>
              <w:t>Qc</w:t>
            </w:r>
            <w:proofErr w:type="spellEnd"/>
            <w:r w:rsidRPr="000D16CA">
              <w:rPr>
                <w:sz w:val="22"/>
                <w:szCs w:val="22"/>
                <w:lang w:val="fr-FR"/>
              </w:rPr>
              <w:t>)</w:t>
            </w:r>
          </w:p>
        </w:tc>
      </w:tr>
      <w:tr w:rsidR="00C177AB" w:rsidRPr="000D16CA" w:rsidTr="00784B1F">
        <w:trPr>
          <w:trHeight w:val="283"/>
          <w:jc w:val="center"/>
        </w:trPr>
        <w:tc>
          <w:tcPr>
            <w:tcW w:w="2622" w:type="dxa"/>
            <w:vAlign w:val="center"/>
          </w:tcPr>
          <w:p w:rsidR="00C177AB" w:rsidRPr="000D16CA" w:rsidRDefault="00C177AB" w:rsidP="0010449B">
            <w:pPr>
              <w:jc w:val="both"/>
              <w:rPr>
                <w:sz w:val="22"/>
                <w:szCs w:val="22"/>
                <w:lang w:val="fr-FR"/>
              </w:rPr>
            </w:pPr>
            <w:r w:rsidRPr="000D16CA">
              <w:rPr>
                <w:sz w:val="22"/>
                <w:szCs w:val="22"/>
                <w:lang w:val="fr-FR"/>
              </w:rPr>
              <w:t>Tremblay Madeleine</w:t>
            </w:r>
          </w:p>
        </w:tc>
        <w:tc>
          <w:tcPr>
            <w:tcW w:w="6099" w:type="dxa"/>
            <w:vAlign w:val="center"/>
          </w:tcPr>
          <w:p w:rsidR="00C177AB" w:rsidRPr="000D16CA" w:rsidRDefault="00C177AB" w:rsidP="00D86C94">
            <w:pPr>
              <w:jc w:val="both"/>
              <w:rPr>
                <w:sz w:val="22"/>
                <w:szCs w:val="22"/>
                <w:lang w:val="fr-FR"/>
              </w:rPr>
            </w:pPr>
            <w:r w:rsidRPr="000D16CA">
              <w:rPr>
                <w:sz w:val="22"/>
                <w:szCs w:val="22"/>
                <w:lang w:val="fr-FR"/>
              </w:rPr>
              <w:t>Coordonnatrice du dossier /DPSP (MSSS)</w:t>
            </w:r>
          </w:p>
        </w:tc>
        <w:tc>
          <w:tcPr>
            <w:tcW w:w="1580" w:type="dxa"/>
            <w:vAlign w:val="center"/>
          </w:tcPr>
          <w:p w:rsidR="00C177AB" w:rsidRPr="000D16CA" w:rsidRDefault="00C177AB" w:rsidP="0010449B">
            <w:pPr>
              <w:jc w:val="both"/>
              <w:rPr>
                <w:sz w:val="22"/>
                <w:szCs w:val="22"/>
                <w:lang w:val="fr-FR"/>
              </w:rPr>
            </w:pPr>
            <w:r w:rsidRPr="000D16CA">
              <w:rPr>
                <w:sz w:val="22"/>
                <w:szCs w:val="22"/>
                <w:lang w:val="fr-FR"/>
              </w:rPr>
              <w:t>Oui</w:t>
            </w:r>
          </w:p>
        </w:tc>
      </w:tr>
      <w:tr w:rsidR="00C177AB" w:rsidRPr="000D16CA" w:rsidTr="00784B1F">
        <w:trPr>
          <w:trHeight w:val="283"/>
          <w:jc w:val="center"/>
        </w:trPr>
        <w:tc>
          <w:tcPr>
            <w:tcW w:w="2622" w:type="dxa"/>
            <w:vAlign w:val="center"/>
          </w:tcPr>
          <w:p w:rsidR="00C177AB" w:rsidRPr="000D16CA" w:rsidRDefault="00C177AB" w:rsidP="00395C76">
            <w:pPr>
              <w:jc w:val="both"/>
              <w:rPr>
                <w:sz w:val="22"/>
                <w:szCs w:val="22"/>
                <w:lang w:val="fr-FR"/>
              </w:rPr>
            </w:pPr>
            <w:r w:rsidRPr="000D16CA">
              <w:rPr>
                <w:sz w:val="22"/>
                <w:szCs w:val="22"/>
                <w:lang w:val="fr-FR"/>
              </w:rPr>
              <w:t xml:space="preserve">Villeneuve Jasmin </w:t>
            </w:r>
          </w:p>
        </w:tc>
        <w:tc>
          <w:tcPr>
            <w:tcW w:w="6099" w:type="dxa"/>
            <w:vAlign w:val="center"/>
          </w:tcPr>
          <w:p w:rsidR="00C177AB" w:rsidRPr="000D16CA" w:rsidRDefault="00C177AB" w:rsidP="0083635E">
            <w:pPr>
              <w:jc w:val="both"/>
              <w:rPr>
                <w:sz w:val="22"/>
                <w:szCs w:val="22"/>
                <w:lang w:val="fr-FR"/>
              </w:rPr>
            </w:pPr>
            <w:r w:rsidRPr="000D16CA">
              <w:rPr>
                <w:bCs/>
                <w:sz w:val="22"/>
                <w:szCs w:val="22"/>
                <w:lang w:val="fr-FR"/>
              </w:rPr>
              <w:t>Représentant de l’INSPQ</w:t>
            </w:r>
          </w:p>
        </w:tc>
        <w:tc>
          <w:tcPr>
            <w:tcW w:w="1580" w:type="dxa"/>
            <w:vAlign w:val="center"/>
          </w:tcPr>
          <w:p w:rsidR="00C177AB" w:rsidRPr="000D16CA" w:rsidRDefault="00C177AB" w:rsidP="00395C76">
            <w:pPr>
              <w:jc w:val="both"/>
              <w:rPr>
                <w:sz w:val="22"/>
                <w:szCs w:val="22"/>
                <w:lang w:val="fr-FR"/>
              </w:rPr>
            </w:pPr>
            <w:r w:rsidRPr="000D16CA">
              <w:rPr>
                <w:sz w:val="22"/>
                <w:szCs w:val="22"/>
                <w:lang w:val="fr-FR"/>
              </w:rPr>
              <w:t xml:space="preserve">Oui </w:t>
            </w:r>
          </w:p>
        </w:tc>
      </w:tr>
      <w:tr w:rsidR="00C177AB" w:rsidRPr="000D16CA" w:rsidTr="00784B1F">
        <w:trPr>
          <w:trHeight w:val="283"/>
          <w:jc w:val="center"/>
        </w:trPr>
        <w:tc>
          <w:tcPr>
            <w:tcW w:w="2622" w:type="dxa"/>
            <w:vAlign w:val="center"/>
          </w:tcPr>
          <w:p w:rsidR="00C177AB" w:rsidRPr="000D16CA" w:rsidRDefault="00C177AB" w:rsidP="008A3642">
            <w:pPr>
              <w:jc w:val="both"/>
              <w:rPr>
                <w:sz w:val="22"/>
                <w:szCs w:val="22"/>
                <w:lang w:val="fr-FR"/>
              </w:rPr>
            </w:pPr>
          </w:p>
        </w:tc>
        <w:tc>
          <w:tcPr>
            <w:tcW w:w="6099" w:type="dxa"/>
            <w:vAlign w:val="center"/>
          </w:tcPr>
          <w:p w:rsidR="00C177AB" w:rsidRPr="000D16CA" w:rsidRDefault="00C177AB" w:rsidP="008A3642">
            <w:pPr>
              <w:jc w:val="both"/>
              <w:rPr>
                <w:sz w:val="22"/>
                <w:szCs w:val="22"/>
                <w:lang w:val="fr-FR"/>
              </w:rPr>
            </w:pPr>
          </w:p>
        </w:tc>
        <w:tc>
          <w:tcPr>
            <w:tcW w:w="1580" w:type="dxa"/>
            <w:vAlign w:val="center"/>
          </w:tcPr>
          <w:p w:rsidR="00C177AB" w:rsidRPr="000D16CA" w:rsidRDefault="00C177AB" w:rsidP="0010449B">
            <w:pPr>
              <w:jc w:val="both"/>
              <w:rPr>
                <w:sz w:val="22"/>
                <w:szCs w:val="22"/>
                <w:lang w:val="fr-FR"/>
              </w:rPr>
            </w:pPr>
          </w:p>
        </w:tc>
      </w:tr>
      <w:tr w:rsidR="00C177AB" w:rsidRPr="000D16CA" w:rsidTr="00784B1F">
        <w:trPr>
          <w:trHeight w:val="283"/>
          <w:jc w:val="center"/>
        </w:trPr>
        <w:tc>
          <w:tcPr>
            <w:tcW w:w="2622" w:type="dxa"/>
            <w:vAlign w:val="center"/>
          </w:tcPr>
          <w:p w:rsidR="00C177AB" w:rsidRPr="000D16CA" w:rsidRDefault="00C177AB" w:rsidP="008A3642">
            <w:pPr>
              <w:jc w:val="both"/>
              <w:rPr>
                <w:sz w:val="22"/>
                <w:szCs w:val="22"/>
                <w:lang w:val="fr-FR"/>
              </w:rPr>
            </w:pPr>
            <w:r w:rsidRPr="000D16CA">
              <w:rPr>
                <w:sz w:val="22"/>
                <w:szCs w:val="22"/>
                <w:lang w:val="fr-FR"/>
              </w:rPr>
              <w:t>Invités :</w:t>
            </w:r>
          </w:p>
        </w:tc>
        <w:tc>
          <w:tcPr>
            <w:tcW w:w="6099" w:type="dxa"/>
            <w:vAlign w:val="center"/>
          </w:tcPr>
          <w:p w:rsidR="00C177AB" w:rsidRPr="000D16CA" w:rsidRDefault="00C177AB" w:rsidP="008A3642">
            <w:pPr>
              <w:jc w:val="both"/>
              <w:rPr>
                <w:sz w:val="22"/>
                <w:szCs w:val="22"/>
                <w:lang w:val="fr-FR"/>
              </w:rPr>
            </w:pPr>
          </w:p>
        </w:tc>
        <w:tc>
          <w:tcPr>
            <w:tcW w:w="1580" w:type="dxa"/>
            <w:vAlign w:val="center"/>
          </w:tcPr>
          <w:p w:rsidR="00C177AB" w:rsidRPr="000D16CA" w:rsidRDefault="00C177AB" w:rsidP="0010449B">
            <w:pPr>
              <w:jc w:val="both"/>
              <w:rPr>
                <w:sz w:val="22"/>
                <w:szCs w:val="22"/>
                <w:lang w:val="fr-FR"/>
              </w:rPr>
            </w:pPr>
          </w:p>
        </w:tc>
      </w:tr>
      <w:tr w:rsidR="00C177AB" w:rsidRPr="000D16CA" w:rsidTr="00DB65FF">
        <w:trPr>
          <w:trHeight w:val="335"/>
          <w:jc w:val="center"/>
        </w:trPr>
        <w:tc>
          <w:tcPr>
            <w:tcW w:w="2622" w:type="dxa"/>
            <w:vAlign w:val="center"/>
          </w:tcPr>
          <w:p w:rsidR="00C177AB" w:rsidRPr="000D16CA" w:rsidRDefault="00C177AB" w:rsidP="008A3642">
            <w:pPr>
              <w:jc w:val="both"/>
              <w:rPr>
                <w:sz w:val="22"/>
                <w:szCs w:val="22"/>
                <w:lang w:val="fr-FR"/>
              </w:rPr>
            </w:pPr>
          </w:p>
        </w:tc>
        <w:tc>
          <w:tcPr>
            <w:tcW w:w="6099" w:type="dxa"/>
            <w:vAlign w:val="center"/>
          </w:tcPr>
          <w:p w:rsidR="00C177AB" w:rsidRPr="000D16CA" w:rsidRDefault="00C177AB" w:rsidP="00396ABA">
            <w:pPr>
              <w:jc w:val="both"/>
              <w:rPr>
                <w:sz w:val="22"/>
                <w:szCs w:val="22"/>
                <w:lang w:val="fr-FR"/>
              </w:rPr>
            </w:pPr>
          </w:p>
        </w:tc>
        <w:tc>
          <w:tcPr>
            <w:tcW w:w="1580" w:type="dxa"/>
            <w:vAlign w:val="center"/>
          </w:tcPr>
          <w:p w:rsidR="00C177AB" w:rsidRPr="000D16CA" w:rsidRDefault="00C177AB" w:rsidP="0010449B">
            <w:pPr>
              <w:jc w:val="both"/>
              <w:rPr>
                <w:sz w:val="22"/>
                <w:szCs w:val="22"/>
                <w:lang w:val="de-DE"/>
              </w:rPr>
            </w:pPr>
          </w:p>
        </w:tc>
      </w:tr>
      <w:tr w:rsidR="00C177AB" w:rsidRPr="000D16CA" w:rsidTr="00784B1F">
        <w:trPr>
          <w:trHeight w:val="283"/>
          <w:jc w:val="center"/>
        </w:trPr>
        <w:tc>
          <w:tcPr>
            <w:tcW w:w="2622" w:type="dxa"/>
            <w:vAlign w:val="center"/>
          </w:tcPr>
          <w:p w:rsidR="00C177AB" w:rsidRPr="000D16CA" w:rsidRDefault="00C177AB" w:rsidP="006908A9">
            <w:pPr>
              <w:jc w:val="both"/>
              <w:rPr>
                <w:sz w:val="22"/>
                <w:szCs w:val="22"/>
                <w:lang w:val="fr-FR"/>
              </w:rPr>
            </w:pPr>
          </w:p>
        </w:tc>
        <w:tc>
          <w:tcPr>
            <w:tcW w:w="6099" w:type="dxa"/>
            <w:vAlign w:val="center"/>
          </w:tcPr>
          <w:p w:rsidR="00C177AB" w:rsidRPr="000D16CA" w:rsidRDefault="00C177AB" w:rsidP="0010449B">
            <w:pPr>
              <w:jc w:val="both"/>
              <w:rPr>
                <w:sz w:val="22"/>
                <w:szCs w:val="22"/>
                <w:lang w:val="de-DE"/>
              </w:rPr>
            </w:pPr>
          </w:p>
        </w:tc>
        <w:tc>
          <w:tcPr>
            <w:tcW w:w="1580" w:type="dxa"/>
            <w:vAlign w:val="center"/>
          </w:tcPr>
          <w:p w:rsidR="00C177AB" w:rsidRPr="000D16CA" w:rsidRDefault="00C177AB" w:rsidP="0010449B">
            <w:pPr>
              <w:jc w:val="both"/>
              <w:rPr>
                <w:sz w:val="22"/>
                <w:szCs w:val="22"/>
                <w:lang w:val="fr-FR"/>
              </w:rPr>
            </w:pPr>
          </w:p>
        </w:tc>
      </w:tr>
      <w:tr w:rsidR="00C177AB" w:rsidRPr="000D16CA" w:rsidTr="00784B1F">
        <w:trPr>
          <w:trHeight w:val="283"/>
          <w:jc w:val="center"/>
        </w:trPr>
        <w:tc>
          <w:tcPr>
            <w:tcW w:w="2622" w:type="dxa"/>
            <w:vAlign w:val="center"/>
          </w:tcPr>
          <w:p w:rsidR="00C177AB" w:rsidRPr="000D16CA" w:rsidRDefault="00C177AB" w:rsidP="006908A9">
            <w:pPr>
              <w:jc w:val="both"/>
              <w:rPr>
                <w:sz w:val="22"/>
                <w:szCs w:val="22"/>
                <w:lang w:val="fr-FR"/>
              </w:rPr>
            </w:pPr>
          </w:p>
        </w:tc>
        <w:tc>
          <w:tcPr>
            <w:tcW w:w="6099" w:type="dxa"/>
            <w:vAlign w:val="center"/>
          </w:tcPr>
          <w:p w:rsidR="00C177AB" w:rsidRPr="000D16CA" w:rsidRDefault="00C177AB" w:rsidP="0010449B">
            <w:pPr>
              <w:jc w:val="both"/>
              <w:rPr>
                <w:sz w:val="22"/>
                <w:szCs w:val="22"/>
                <w:lang w:val="de-DE"/>
              </w:rPr>
            </w:pPr>
          </w:p>
        </w:tc>
        <w:tc>
          <w:tcPr>
            <w:tcW w:w="1580" w:type="dxa"/>
            <w:vAlign w:val="center"/>
          </w:tcPr>
          <w:p w:rsidR="00C177AB" w:rsidRPr="000D16CA" w:rsidRDefault="00C177AB" w:rsidP="0010449B">
            <w:pPr>
              <w:jc w:val="both"/>
              <w:rPr>
                <w:sz w:val="22"/>
                <w:szCs w:val="22"/>
                <w:lang w:val="fr-FR"/>
              </w:rPr>
            </w:pPr>
          </w:p>
        </w:tc>
      </w:tr>
    </w:tbl>
    <w:p w:rsidR="00741094" w:rsidRPr="000D16CA" w:rsidRDefault="00E0499F" w:rsidP="006A59DE">
      <w:pPr>
        <w:pStyle w:val="Corpsdetexte"/>
        <w:jc w:val="both"/>
        <w:rPr>
          <w:sz w:val="22"/>
          <w:szCs w:val="22"/>
        </w:rPr>
      </w:pPr>
      <w:r w:rsidRPr="000D16CA">
        <w:rPr>
          <w:sz w:val="22"/>
          <w:szCs w:val="22"/>
        </w:rPr>
        <w:t>Commentaires de révision reçus de:</w:t>
      </w:r>
      <w:r w:rsidR="00305E7C" w:rsidRPr="000D16CA">
        <w:rPr>
          <w:sz w:val="22"/>
          <w:szCs w:val="22"/>
        </w:rPr>
        <w:t xml:space="preserve"> </w:t>
      </w:r>
      <w:r w:rsidR="003629A3" w:rsidRPr="000D16CA">
        <w:rPr>
          <w:sz w:val="22"/>
          <w:szCs w:val="22"/>
          <w:lang w:val="fr-FR"/>
        </w:rPr>
        <w:t>Anctil Geneviève</w:t>
      </w:r>
      <w:r w:rsidR="003629A3">
        <w:rPr>
          <w:sz w:val="22"/>
          <w:szCs w:val="22"/>
          <w:lang w:val="fr-FR"/>
        </w:rPr>
        <w:t xml:space="preserve">, </w:t>
      </w:r>
      <w:proofErr w:type="spellStart"/>
      <w:r w:rsidR="003629A3" w:rsidRPr="000D16CA">
        <w:rPr>
          <w:sz w:val="22"/>
          <w:szCs w:val="22"/>
          <w:lang w:val="fr-FR"/>
        </w:rPr>
        <w:t>Alejandra</w:t>
      </w:r>
      <w:proofErr w:type="spellEnd"/>
      <w:r w:rsidR="002F5D4B">
        <w:rPr>
          <w:sz w:val="22"/>
          <w:szCs w:val="22"/>
          <w:lang w:val="fr-FR"/>
        </w:rPr>
        <w:t xml:space="preserve"> </w:t>
      </w:r>
      <w:proofErr w:type="spellStart"/>
      <w:r w:rsidR="002F5D4B" w:rsidRPr="000D16CA">
        <w:rPr>
          <w:sz w:val="22"/>
          <w:szCs w:val="22"/>
          <w:lang w:val="fr-FR"/>
        </w:rPr>
        <w:t>Irace</w:t>
      </w:r>
      <w:proofErr w:type="spellEnd"/>
      <w:r w:rsidR="002F5D4B" w:rsidRPr="000D16CA">
        <w:rPr>
          <w:sz w:val="22"/>
          <w:szCs w:val="22"/>
          <w:lang w:val="fr-FR"/>
        </w:rPr>
        <w:t>-Cima</w:t>
      </w:r>
      <w:r w:rsidR="009B3331">
        <w:rPr>
          <w:sz w:val="22"/>
          <w:szCs w:val="22"/>
          <w:lang w:val="fr-FR"/>
        </w:rPr>
        <w:t>, Marc Beauchemin</w:t>
      </w:r>
    </w:p>
    <w:p w:rsidR="00E65978" w:rsidRPr="000D16CA" w:rsidRDefault="008C1D34" w:rsidP="006A59DE">
      <w:pPr>
        <w:pStyle w:val="Corpsdetexte"/>
        <w:jc w:val="both"/>
        <w:rPr>
          <w:sz w:val="22"/>
          <w:szCs w:val="22"/>
        </w:rPr>
      </w:pPr>
      <w:r>
        <w:rPr>
          <w:sz w:val="22"/>
          <w:szCs w:val="22"/>
        </w:rPr>
        <w:t xml:space="preserve">Claude Tremblay, </w:t>
      </w:r>
      <w:r w:rsidR="00167334">
        <w:rPr>
          <w:sz w:val="22"/>
          <w:szCs w:val="22"/>
        </w:rPr>
        <w:t>Patrice Savard</w:t>
      </w:r>
      <w:r w:rsidR="00C177AB">
        <w:rPr>
          <w:sz w:val="22"/>
          <w:szCs w:val="22"/>
        </w:rPr>
        <w:t>, Jasmin Villeneuve</w:t>
      </w:r>
      <w:r w:rsidR="0015686C">
        <w:rPr>
          <w:sz w:val="22"/>
          <w:szCs w:val="22"/>
        </w:rPr>
        <w:t xml:space="preserve">, </w:t>
      </w:r>
      <w:r w:rsidR="0015686C" w:rsidRPr="0015686C">
        <w:rPr>
          <w:bCs/>
          <w:color w:val="000000"/>
          <w:sz w:val="22"/>
          <w:szCs w:val="22"/>
          <w:lang w:eastAsia="fr-CA"/>
        </w:rPr>
        <w:t>Christophe Lair</w:t>
      </w:r>
      <w:r w:rsidR="00566264">
        <w:rPr>
          <w:bCs/>
          <w:color w:val="000000"/>
          <w:sz w:val="22"/>
          <w:szCs w:val="22"/>
          <w:lang w:eastAsia="fr-CA"/>
        </w:rPr>
        <w:t>, Daniel Bolduc</w:t>
      </w:r>
    </w:p>
    <w:p w:rsidR="0005634E" w:rsidRPr="000D16CA" w:rsidRDefault="0005634E" w:rsidP="00E817FE">
      <w:pPr>
        <w:ind w:left="1134" w:right="14" w:hanging="1134"/>
        <w:jc w:val="both"/>
        <w:rPr>
          <w:b/>
          <w:sz w:val="22"/>
          <w:szCs w:val="22"/>
          <w:lang w:val="fr-FR"/>
        </w:rPr>
      </w:pPr>
      <w:r w:rsidRPr="000D16CA">
        <w:rPr>
          <w:b/>
          <w:sz w:val="22"/>
          <w:szCs w:val="22"/>
          <w:lang w:val="fr-FR"/>
        </w:rPr>
        <w:br/>
      </w:r>
    </w:p>
    <w:p w:rsidR="0005634E" w:rsidRPr="000D16CA" w:rsidRDefault="0005634E">
      <w:pPr>
        <w:rPr>
          <w:b/>
          <w:sz w:val="22"/>
          <w:szCs w:val="22"/>
          <w:lang w:val="fr-FR"/>
        </w:rPr>
      </w:pPr>
      <w:r w:rsidRPr="000D16CA">
        <w:rPr>
          <w:b/>
          <w:sz w:val="22"/>
          <w:szCs w:val="22"/>
          <w:lang w:val="fr-FR"/>
        </w:rPr>
        <w:br w:type="page"/>
      </w:r>
    </w:p>
    <w:p w:rsidR="00A907F5" w:rsidRPr="000D16CA" w:rsidRDefault="00A907F5" w:rsidP="00E817FE">
      <w:pPr>
        <w:ind w:left="1134" w:right="14" w:hanging="1134"/>
        <w:jc w:val="both"/>
        <w:rPr>
          <w:b/>
          <w:sz w:val="22"/>
          <w:szCs w:val="22"/>
          <w:lang w:val="fr-FR"/>
        </w:rPr>
      </w:pPr>
      <w:r w:rsidRPr="000D16CA">
        <w:rPr>
          <w:b/>
          <w:sz w:val="22"/>
          <w:szCs w:val="22"/>
          <w:lang w:val="fr-FR"/>
        </w:rPr>
        <w:lastRenderedPageBreak/>
        <w:t>N.D.L.R. : Dans le présent compte-rendu, les éléments à suivre de près, les actions et les orientations privilégiées par la Table sont encadrés (texte encadré)</w:t>
      </w:r>
    </w:p>
    <w:p w:rsidR="00793376" w:rsidRPr="000D16CA" w:rsidRDefault="00793376" w:rsidP="006A59DE">
      <w:pPr>
        <w:pStyle w:val="Corpsdetexte"/>
        <w:jc w:val="both"/>
        <w:rPr>
          <w:sz w:val="22"/>
          <w:szCs w:val="22"/>
        </w:rPr>
      </w:pPr>
    </w:p>
    <w:p w:rsidR="004A6667" w:rsidRPr="000D16CA" w:rsidRDefault="00425D86" w:rsidP="00D12A00">
      <w:pPr>
        <w:pStyle w:val="Corpsdetexte"/>
        <w:spacing w:after="60"/>
        <w:jc w:val="both"/>
        <w:rPr>
          <w:sz w:val="22"/>
          <w:szCs w:val="22"/>
        </w:rPr>
      </w:pPr>
      <w:r w:rsidRPr="000D16CA">
        <w:rPr>
          <w:sz w:val="22"/>
          <w:szCs w:val="22"/>
        </w:rPr>
        <w:t>3</w:t>
      </w:r>
      <w:r w:rsidR="00583861" w:rsidRPr="000D16CA">
        <w:rPr>
          <w:sz w:val="22"/>
          <w:szCs w:val="22"/>
        </w:rPr>
        <w:t>9</w:t>
      </w:r>
      <w:r w:rsidR="004A6667" w:rsidRPr="000D16CA">
        <w:rPr>
          <w:sz w:val="22"/>
          <w:szCs w:val="22"/>
        </w:rPr>
        <w:t>.1</w:t>
      </w:r>
      <w:r w:rsidR="004A6667" w:rsidRPr="000D16CA">
        <w:rPr>
          <w:sz w:val="22"/>
          <w:szCs w:val="22"/>
        </w:rPr>
        <w:tab/>
        <w:t xml:space="preserve">Ouverture de la réunion </w:t>
      </w:r>
    </w:p>
    <w:p w:rsidR="00934FE7" w:rsidRPr="000D16CA" w:rsidRDefault="004A6667" w:rsidP="002E7FC2">
      <w:pPr>
        <w:autoSpaceDE w:val="0"/>
        <w:autoSpaceDN w:val="0"/>
        <w:adjustRightInd w:val="0"/>
        <w:ind w:left="708"/>
        <w:rPr>
          <w:bCs/>
          <w:sz w:val="22"/>
          <w:szCs w:val="22"/>
          <w:lang w:val="fr-FR"/>
        </w:rPr>
      </w:pPr>
      <w:r w:rsidRPr="000D16CA">
        <w:rPr>
          <w:bCs/>
          <w:sz w:val="22"/>
          <w:szCs w:val="22"/>
          <w:lang w:val="fr-FR"/>
        </w:rPr>
        <w:t>La réunion est ouverte à 9h</w:t>
      </w:r>
      <w:r w:rsidR="006908A9" w:rsidRPr="000D16CA">
        <w:rPr>
          <w:bCs/>
          <w:sz w:val="22"/>
          <w:szCs w:val="22"/>
          <w:lang w:val="fr-FR"/>
        </w:rPr>
        <w:t>4</w:t>
      </w:r>
      <w:r w:rsidR="0005634E" w:rsidRPr="000D16CA">
        <w:rPr>
          <w:bCs/>
          <w:sz w:val="22"/>
          <w:szCs w:val="22"/>
          <w:lang w:val="fr-FR"/>
        </w:rPr>
        <w:t xml:space="preserve">0. Les nouveaux membres sont invités à se présenter : </w:t>
      </w:r>
    </w:p>
    <w:p w:rsidR="00934FE7" w:rsidRPr="000D16CA" w:rsidRDefault="00934FE7" w:rsidP="002E7FC2">
      <w:pPr>
        <w:autoSpaceDE w:val="0"/>
        <w:autoSpaceDN w:val="0"/>
        <w:adjustRightInd w:val="0"/>
        <w:ind w:left="708"/>
        <w:rPr>
          <w:bCs/>
          <w:sz w:val="22"/>
          <w:szCs w:val="22"/>
          <w:lang w:val="fr-FR"/>
        </w:rPr>
      </w:pPr>
      <w:r w:rsidRPr="000D16CA">
        <w:rPr>
          <w:bCs/>
          <w:sz w:val="22"/>
          <w:szCs w:val="22"/>
          <w:lang w:val="fr-FR"/>
        </w:rPr>
        <w:t>-</w:t>
      </w:r>
      <w:r w:rsidR="00F3040B">
        <w:rPr>
          <w:bCs/>
          <w:sz w:val="22"/>
          <w:szCs w:val="22"/>
          <w:lang w:val="fr-FR"/>
        </w:rPr>
        <w:t xml:space="preserve"> </w:t>
      </w:r>
      <w:r w:rsidR="0005634E" w:rsidRPr="000D16CA">
        <w:rPr>
          <w:bCs/>
          <w:sz w:val="22"/>
          <w:szCs w:val="22"/>
          <w:lang w:val="fr-FR"/>
        </w:rPr>
        <w:t>Mme</w:t>
      </w:r>
      <w:r w:rsidRPr="000D16CA">
        <w:rPr>
          <w:bCs/>
          <w:sz w:val="22"/>
          <w:szCs w:val="22"/>
          <w:lang w:val="fr-FR"/>
        </w:rPr>
        <w:t xml:space="preserve"> </w:t>
      </w:r>
      <w:proofErr w:type="spellStart"/>
      <w:r w:rsidR="00583861" w:rsidRPr="000D16CA">
        <w:rPr>
          <w:bCs/>
          <w:sz w:val="22"/>
          <w:szCs w:val="22"/>
          <w:lang w:val="fr-FR"/>
        </w:rPr>
        <w:t>Georgiana</w:t>
      </w:r>
      <w:proofErr w:type="spellEnd"/>
      <w:r w:rsidR="00583861" w:rsidRPr="000D16CA">
        <w:rPr>
          <w:bCs/>
          <w:sz w:val="22"/>
          <w:szCs w:val="22"/>
          <w:lang w:val="fr-FR"/>
        </w:rPr>
        <w:t xml:space="preserve"> </w:t>
      </w:r>
      <w:proofErr w:type="spellStart"/>
      <w:r w:rsidR="00583861" w:rsidRPr="000D16CA">
        <w:rPr>
          <w:bCs/>
          <w:sz w:val="22"/>
          <w:szCs w:val="22"/>
          <w:lang w:val="fr-FR"/>
        </w:rPr>
        <w:t>Titeica</w:t>
      </w:r>
      <w:proofErr w:type="spellEnd"/>
      <w:r w:rsidR="0083635E">
        <w:rPr>
          <w:bCs/>
          <w:sz w:val="22"/>
          <w:szCs w:val="22"/>
          <w:lang w:val="fr-FR"/>
        </w:rPr>
        <w:t xml:space="preserve">, </w:t>
      </w:r>
      <w:r w:rsidR="00583861" w:rsidRPr="000D16CA">
        <w:rPr>
          <w:sz w:val="22"/>
          <w:szCs w:val="22"/>
          <w:lang w:val="fr-FR"/>
        </w:rPr>
        <w:t xml:space="preserve"> </w:t>
      </w:r>
      <w:r w:rsidR="00583861" w:rsidRPr="000D16CA">
        <w:rPr>
          <w:bCs/>
          <w:sz w:val="22"/>
          <w:szCs w:val="22"/>
          <w:lang w:val="fr-FR"/>
        </w:rPr>
        <w:t>Prévention des infections nosocomiales DPSP (MSSS)</w:t>
      </w:r>
      <w:r w:rsidR="00F3040B">
        <w:rPr>
          <w:bCs/>
          <w:sz w:val="22"/>
          <w:szCs w:val="22"/>
          <w:lang w:val="fr-FR"/>
        </w:rPr>
        <w:t> ;</w:t>
      </w:r>
    </w:p>
    <w:p w:rsidR="00934FE7" w:rsidRPr="000D16CA" w:rsidRDefault="00934FE7" w:rsidP="002E7FC2">
      <w:pPr>
        <w:autoSpaceDE w:val="0"/>
        <w:autoSpaceDN w:val="0"/>
        <w:adjustRightInd w:val="0"/>
        <w:ind w:left="708"/>
        <w:rPr>
          <w:bCs/>
          <w:sz w:val="22"/>
          <w:szCs w:val="22"/>
          <w:lang w:val="fr-FR"/>
        </w:rPr>
      </w:pPr>
      <w:r w:rsidRPr="000D16CA">
        <w:rPr>
          <w:bCs/>
          <w:sz w:val="22"/>
          <w:szCs w:val="22"/>
          <w:lang w:val="fr-FR"/>
        </w:rPr>
        <w:t xml:space="preserve">- Mme </w:t>
      </w:r>
      <w:r w:rsidR="00583861" w:rsidRPr="000D16CA">
        <w:rPr>
          <w:bCs/>
          <w:sz w:val="22"/>
          <w:szCs w:val="22"/>
          <w:lang w:val="fr-FR"/>
        </w:rPr>
        <w:t xml:space="preserve">Nathalie </w:t>
      </w:r>
      <w:proofErr w:type="gramStart"/>
      <w:r w:rsidR="00583861" w:rsidRPr="000D16CA">
        <w:rPr>
          <w:bCs/>
          <w:sz w:val="22"/>
          <w:szCs w:val="22"/>
          <w:lang w:val="fr-FR"/>
        </w:rPr>
        <w:t>Pigeon</w:t>
      </w:r>
      <w:r w:rsidRPr="000D16CA">
        <w:rPr>
          <w:bCs/>
          <w:sz w:val="22"/>
          <w:szCs w:val="22"/>
          <w:lang w:val="fr-FR"/>
        </w:rPr>
        <w:t xml:space="preserve"> </w:t>
      </w:r>
      <w:r w:rsidR="00583861" w:rsidRPr="000D16CA">
        <w:rPr>
          <w:bCs/>
          <w:sz w:val="22"/>
          <w:szCs w:val="22"/>
          <w:lang w:val="fr-FR"/>
        </w:rPr>
        <w:t>,</w:t>
      </w:r>
      <w:proofErr w:type="gramEnd"/>
      <w:r w:rsidR="00583861" w:rsidRPr="000D16CA">
        <w:rPr>
          <w:bCs/>
          <w:sz w:val="22"/>
          <w:szCs w:val="22"/>
          <w:lang w:val="fr-FR"/>
        </w:rPr>
        <w:t xml:space="preserve"> </w:t>
      </w:r>
      <w:r w:rsidR="0083635E">
        <w:rPr>
          <w:sz w:val="22"/>
          <w:szCs w:val="22"/>
          <w:lang w:val="fr-FR"/>
        </w:rPr>
        <w:t>p</w:t>
      </w:r>
      <w:r w:rsidR="00583861" w:rsidRPr="000D16CA">
        <w:rPr>
          <w:sz w:val="22"/>
          <w:szCs w:val="22"/>
          <w:lang w:val="fr-FR"/>
        </w:rPr>
        <w:t>résidente de l’AIPI 2015</w:t>
      </w:r>
      <w:r w:rsidR="00F3040B">
        <w:rPr>
          <w:sz w:val="22"/>
          <w:szCs w:val="22"/>
          <w:lang w:val="fr-FR"/>
        </w:rPr>
        <w:t>.</w:t>
      </w:r>
    </w:p>
    <w:p w:rsidR="00975297" w:rsidRPr="000D16CA" w:rsidRDefault="00975297" w:rsidP="00975297">
      <w:pPr>
        <w:autoSpaceDE w:val="0"/>
        <w:autoSpaceDN w:val="0"/>
        <w:adjustRightInd w:val="0"/>
        <w:ind w:left="708"/>
        <w:rPr>
          <w:sz w:val="22"/>
          <w:szCs w:val="22"/>
        </w:rPr>
      </w:pPr>
    </w:p>
    <w:p w:rsidR="004A6667" w:rsidRPr="000D16CA" w:rsidRDefault="009419DB" w:rsidP="00D12A00">
      <w:pPr>
        <w:pStyle w:val="Corpsdetexte"/>
        <w:tabs>
          <w:tab w:val="left" w:pos="709"/>
        </w:tabs>
        <w:spacing w:after="60"/>
        <w:jc w:val="both"/>
        <w:rPr>
          <w:sz w:val="22"/>
          <w:szCs w:val="22"/>
          <w:lang w:val="fr-FR"/>
        </w:rPr>
      </w:pPr>
      <w:r w:rsidRPr="000D16CA">
        <w:rPr>
          <w:sz w:val="22"/>
          <w:szCs w:val="22"/>
          <w:lang w:val="fr-FR"/>
        </w:rPr>
        <w:t>3</w:t>
      </w:r>
      <w:r w:rsidR="00583861" w:rsidRPr="000D16CA">
        <w:rPr>
          <w:sz w:val="22"/>
          <w:szCs w:val="22"/>
          <w:lang w:val="fr-FR"/>
        </w:rPr>
        <w:t>9</w:t>
      </w:r>
      <w:r w:rsidR="004A6667" w:rsidRPr="000D16CA">
        <w:rPr>
          <w:sz w:val="22"/>
          <w:szCs w:val="22"/>
          <w:lang w:val="fr-FR"/>
        </w:rPr>
        <w:t>.2</w:t>
      </w:r>
      <w:r w:rsidR="008012C0" w:rsidRPr="000D16CA">
        <w:rPr>
          <w:sz w:val="22"/>
          <w:szCs w:val="22"/>
          <w:lang w:val="fr-FR"/>
        </w:rPr>
        <w:tab/>
      </w:r>
      <w:r w:rsidR="004A6667" w:rsidRPr="000D16CA">
        <w:rPr>
          <w:sz w:val="22"/>
          <w:szCs w:val="22"/>
          <w:lang w:val="fr-FR"/>
        </w:rPr>
        <w:t>Adoption de l’ordre du jour</w:t>
      </w:r>
    </w:p>
    <w:p w:rsidR="009419DB" w:rsidRPr="000D16CA" w:rsidRDefault="004A6667" w:rsidP="00934FE7">
      <w:pPr>
        <w:pStyle w:val="Corpsdetexte"/>
        <w:ind w:left="709"/>
        <w:jc w:val="both"/>
        <w:rPr>
          <w:b w:val="0"/>
          <w:bCs/>
          <w:sz w:val="22"/>
          <w:szCs w:val="22"/>
          <w:lang w:val="fr-FR"/>
        </w:rPr>
      </w:pPr>
      <w:r w:rsidRPr="000D16CA">
        <w:rPr>
          <w:b w:val="0"/>
          <w:bCs/>
          <w:sz w:val="22"/>
          <w:szCs w:val="22"/>
          <w:lang w:val="fr-FR"/>
        </w:rPr>
        <w:t>L’ordre du jour est adopté</w:t>
      </w:r>
      <w:r w:rsidR="00F071F3" w:rsidRPr="000D16CA">
        <w:rPr>
          <w:b w:val="0"/>
          <w:bCs/>
          <w:sz w:val="22"/>
          <w:szCs w:val="22"/>
          <w:lang w:val="fr-FR"/>
        </w:rPr>
        <w:t xml:space="preserve"> sur la </w:t>
      </w:r>
      <w:r w:rsidR="00F071F3" w:rsidRPr="00F3040B">
        <w:rPr>
          <w:b w:val="0"/>
          <w:bCs/>
          <w:sz w:val="22"/>
          <w:szCs w:val="22"/>
          <w:lang w:val="fr-FR"/>
        </w:rPr>
        <w:t xml:space="preserve">proposition </w:t>
      </w:r>
      <w:r w:rsidR="00F3040B" w:rsidRPr="00F3040B">
        <w:rPr>
          <w:b w:val="0"/>
          <w:bCs/>
          <w:sz w:val="22"/>
          <w:szCs w:val="22"/>
          <w:lang w:val="fr-FR"/>
        </w:rPr>
        <w:t>de Dr. Patrice Savard</w:t>
      </w:r>
    </w:p>
    <w:p w:rsidR="00D36E9C" w:rsidRPr="000D16CA" w:rsidRDefault="00D36E9C" w:rsidP="00934FE7">
      <w:pPr>
        <w:pStyle w:val="Corpsdetexte"/>
        <w:ind w:left="709"/>
        <w:jc w:val="both"/>
        <w:rPr>
          <w:b w:val="0"/>
          <w:bCs/>
          <w:sz w:val="22"/>
          <w:szCs w:val="22"/>
          <w:lang w:val="fr-FR"/>
        </w:rPr>
      </w:pPr>
    </w:p>
    <w:p w:rsidR="00166A7C" w:rsidRPr="000D16CA" w:rsidRDefault="001553F7" w:rsidP="00D12A00">
      <w:pPr>
        <w:pStyle w:val="Corpsdetexte"/>
        <w:spacing w:before="60"/>
        <w:jc w:val="both"/>
        <w:rPr>
          <w:sz w:val="22"/>
          <w:szCs w:val="22"/>
          <w:lang w:val="fr-FR"/>
        </w:rPr>
      </w:pPr>
      <w:r w:rsidRPr="000D16CA">
        <w:rPr>
          <w:sz w:val="22"/>
          <w:szCs w:val="22"/>
          <w:lang w:val="fr-FR"/>
        </w:rPr>
        <w:t>3</w:t>
      </w:r>
      <w:r w:rsidR="00583861" w:rsidRPr="000D16CA">
        <w:rPr>
          <w:sz w:val="22"/>
          <w:szCs w:val="22"/>
          <w:lang w:val="fr-FR"/>
        </w:rPr>
        <w:t>9</w:t>
      </w:r>
      <w:r w:rsidR="008012C0" w:rsidRPr="000D16CA">
        <w:rPr>
          <w:sz w:val="22"/>
          <w:szCs w:val="22"/>
          <w:lang w:val="fr-FR"/>
        </w:rPr>
        <w:t xml:space="preserve">.3 </w:t>
      </w:r>
      <w:r w:rsidR="00D12A00" w:rsidRPr="000D16CA">
        <w:rPr>
          <w:sz w:val="22"/>
          <w:szCs w:val="22"/>
          <w:lang w:val="fr-FR"/>
        </w:rPr>
        <w:tab/>
      </w:r>
      <w:r w:rsidR="00166A7C" w:rsidRPr="000D16CA">
        <w:rPr>
          <w:sz w:val="22"/>
          <w:szCs w:val="22"/>
          <w:lang w:val="fr-FR"/>
        </w:rPr>
        <w:t xml:space="preserve">Adoption et suivi du compte-rendu de la rencontre tenue </w:t>
      </w:r>
      <w:r w:rsidR="00DA3E4F">
        <w:rPr>
          <w:sz w:val="22"/>
          <w:szCs w:val="22"/>
          <w:lang w:val="fr-FR"/>
        </w:rPr>
        <w:t xml:space="preserve">17 mars </w:t>
      </w:r>
      <w:r w:rsidR="007F2065" w:rsidRPr="000D16CA">
        <w:rPr>
          <w:sz w:val="22"/>
          <w:szCs w:val="22"/>
          <w:lang w:val="fr-FR"/>
        </w:rPr>
        <w:t>201</w:t>
      </w:r>
      <w:r w:rsidR="00320EA2">
        <w:rPr>
          <w:sz w:val="22"/>
          <w:szCs w:val="22"/>
          <w:lang w:val="fr-FR"/>
        </w:rPr>
        <w:t>5</w:t>
      </w:r>
    </w:p>
    <w:p w:rsidR="00583861" w:rsidRPr="000D16CA" w:rsidRDefault="00DA3E4F" w:rsidP="00DA3E4F">
      <w:pPr>
        <w:pStyle w:val="Corpsdetexte"/>
        <w:spacing w:before="60"/>
        <w:ind w:left="709"/>
        <w:jc w:val="both"/>
        <w:rPr>
          <w:b w:val="0"/>
          <w:bCs/>
          <w:sz w:val="22"/>
          <w:szCs w:val="22"/>
          <w:lang w:val="fr-FR"/>
        </w:rPr>
      </w:pPr>
      <w:r>
        <w:rPr>
          <w:b w:val="0"/>
          <w:sz w:val="22"/>
          <w:szCs w:val="22"/>
          <w:lang w:val="fr-FR"/>
        </w:rPr>
        <w:t xml:space="preserve">Suite à la suppression du commentaire de la page </w:t>
      </w:r>
      <w:r w:rsidR="00583861" w:rsidRPr="000D16CA">
        <w:rPr>
          <w:b w:val="0"/>
          <w:sz w:val="22"/>
          <w:szCs w:val="22"/>
          <w:lang w:val="fr-FR"/>
        </w:rPr>
        <w:t>2</w:t>
      </w:r>
      <w:r>
        <w:rPr>
          <w:b w:val="0"/>
          <w:sz w:val="22"/>
          <w:szCs w:val="22"/>
          <w:lang w:val="fr-FR"/>
        </w:rPr>
        <w:t>, le</w:t>
      </w:r>
      <w:r w:rsidR="00166A7C" w:rsidRPr="000D16CA">
        <w:rPr>
          <w:b w:val="0"/>
          <w:sz w:val="22"/>
          <w:szCs w:val="22"/>
          <w:lang w:val="fr-FR"/>
        </w:rPr>
        <w:t xml:space="preserve"> </w:t>
      </w:r>
      <w:r w:rsidR="0044779E" w:rsidRPr="000D16CA">
        <w:rPr>
          <w:b w:val="0"/>
          <w:sz w:val="22"/>
          <w:szCs w:val="22"/>
          <w:lang w:val="fr-FR"/>
        </w:rPr>
        <w:t>compte rendu</w:t>
      </w:r>
      <w:r w:rsidR="00166A7C" w:rsidRPr="000D16CA">
        <w:rPr>
          <w:b w:val="0"/>
          <w:sz w:val="22"/>
          <w:szCs w:val="22"/>
          <w:lang w:val="fr-FR"/>
        </w:rPr>
        <w:t xml:space="preserve"> est adopté </w:t>
      </w:r>
      <w:r w:rsidR="00934FE7" w:rsidRPr="000D16CA">
        <w:rPr>
          <w:b w:val="0"/>
          <w:sz w:val="22"/>
          <w:szCs w:val="22"/>
          <w:lang w:val="fr-FR"/>
        </w:rPr>
        <w:t xml:space="preserve">sur </w:t>
      </w:r>
      <w:r w:rsidR="00934FE7" w:rsidRPr="00DA3E4F">
        <w:rPr>
          <w:b w:val="0"/>
          <w:sz w:val="22"/>
          <w:szCs w:val="22"/>
          <w:lang w:val="fr-FR"/>
        </w:rPr>
        <w:t>la</w:t>
      </w:r>
      <w:r w:rsidR="00583861" w:rsidRPr="00DA3E4F">
        <w:rPr>
          <w:b w:val="0"/>
          <w:sz w:val="22"/>
          <w:szCs w:val="22"/>
          <w:lang w:val="fr-FR"/>
        </w:rPr>
        <w:t xml:space="preserve"> </w:t>
      </w:r>
      <w:r w:rsidR="00583861" w:rsidRPr="00DA3E4F">
        <w:rPr>
          <w:b w:val="0"/>
          <w:bCs/>
          <w:sz w:val="22"/>
          <w:szCs w:val="22"/>
          <w:lang w:val="fr-FR"/>
        </w:rPr>
        <w:t>proposition d</w:t>
      </w:r>
      <w:r w:rsidRPr="00DA3E4F">
        <w:rPr>
          <w:b w:val="0"/>
          <w:bCs/>
          <w:sz w:val="22"/>
          <w:szCs w:val="22"/>
          <w:lang w:val="fr-FR"/>
        </w:rPr>
        <w:t>e</w:t>
      </w:r>
      <w:r>
        <w:rPr>
          <w:b w:val="0"/>
          <w:bCs/>
          <w:sz w:val="22"/>
          <w:szCs w:val="22"/>
          <w:lang w:val="fr-FR"/>
        </w:rPr>
        <w:t xml:space="preserve"> M. Daniel B</w:t>
      </w:r>
      <w:r w:rsidRPr="00DA3E4F">
        <w:rPr>
          <w:b w:val="0"/>
          <w:bCs/>
          <w:sz w:val="22"/>
          <w:szCs w:val="22"/>
          <w:lang w:val="fr-FR"/>
        </w:rPr>
        <w:t xml:space="preserve">olduc. </w:t>
      </w:r>
    </w:p>
    <w:p w:rsidR="00906B89" w:rsidRPr="000D16CA" w:rsidRDefault="00906B89" w:rsidP="00583861">
      <w:pPr>
        <w:pStyle w:val="Corpsdetexte"/>
        <w:ind w:left="709"/>
        <w:jc w:val="both"/>
        <w:rPr>
          <w:b w:val="0"/>
          <w:bCs/>
          <w:sz w:val="22"/>
          <w:szCs w:val="22"/>
          <w:lang w:val="fr-FR"/>
        </w:rPr>
      </w:pPr>
    </w:p>
    <w:p w:rsidR="00D36E9C" w:rsidRDefault="00DA3E4F" w:rsidP="00CE6726">
      <w:pPr>
        <w:pStyle w:val="Corpsdetexte"/>
        <w:ind w:left="709"/>
        <w:jc w:val="both"/>
        <w:rPr>
          <w:bCs/>
          <w:sz w:val="22"/>
          <w:szCs w:val="22"/>
          <w:lang w:val="fr-FR"/>
        </w:rPr>
      </w:pPr>
      <w:r>
        <w:rPr>
          <w:bCs/>
          <w:sz w:val="22"/>
          <w:szCs w:val="22"/>
          <w:lang w:val="fr-FR"/>
        </w:rPr>
        <w:t>39.3.1 Suivi au re</w:t>
      </w:r>
      <w:r w:rsidR="00D36E9C" w:rsidRPr="000D16CA">
        <w:rPr>
          <w:bCs/>
          <w:sz w:val="22"/>
          <w:szCs w:val="22"/>
          <w:lang w:val="fr-FR"/>
        </w:rPr>
        <w:t xml:space="preserve">gard du programme </w:t>
      </w:r>
      <w:r w:rsidR="00EB54EB">
        <w:rPr>
          <w:bCs/>
          <w:sz w:val="22"/>
          <w:szCs w:val="22"/>
          <w:lang w:val="fr-FR"/>
        </w:rPr>
        <w:t xml:space="preserve">de </w:t>
      </w:r>
      <w:r w:rsidR="00D36E9C" w:rsidRPr="000D16CA">
        <w:rPr>
          <w:bCs/>
          <w:sz w:val="22"/>
          <w:szCs w:val="22"/>
          <w:lang w:val="fr-FR"/>
        </w:rPr>
        <w:t>PCI de l</w:t>
      </w:r>
      <w:r w:rsidR="00C177AB">
        <w:rPr>
          <w:bCs/>
          <w:sz w:val="22"/>
          <w:szCs w:val="22"/>
          <w:lang w:val="fr-FR"/>
        </w:rPr>
        <w:t>’Université de Sherbrooke (</w:t>
      </w:r>
      <w:proofErr w:type="spellStart"/>
      <w:r w:rsidR="00C177AB">
        <w:rPr>
          <w:bCs/>
          <w:sz w:val="22"/>
          <w:szCs w:val="22"/>
          <w:lang w:val="fr-FR"/>
        </w:rPr>
        <w:t>L.Beau</w:t>
      </w:r>
      <w:r w:rsidR="00D36E9C" w:rsidRPr="000D16CA">
        <w:rPr>
          <w:bCs/>
          <w:sz w:val="22"/>
          <w:szCs w:val="22"/>
          <w:lang w:val="fr-FR"/>
        </w:rPr>
        <w:t>dreau</w:t>
      </w:r>
      <w:proofErr w:type="spellEnd"/>
      <w:r w:rsidR="00D36E9C" w:rsidRPr="000D16CA">
        <w:rPr>
          <w:bCs/>
          <w:sz w:val="22"/>
          <w:szCs w:val="22"/>
          <w:lang w:val="fr-FR"/>
        </w:rPr>
        <w:t>)</w:t>
      </w:r>
    </w:p>
    <w:p w:rsidR="00D36E9C" w:rsidRDefault="00D36E9C" w:rsidP="00906B89">
      <w:pPr>
        <w:pStyle w:val="Corpsdetexte"/>
        <w:ind w:left="709"/>
        <w:jc w:val="both"/>
        <w:rPr>
          <w:b w:val="0"/>
          <w:bCs/>
          <w:sz w:val="22"/>
          <w:szCs w:val="22"/>
          <w:lang w:val="fr-FR"/>
        </w:rPr>
      </w:pPr>
      <w:r w:rsidRPr="000D16CA">
        <w:rPr>
          <w:b w:val="0"/>
          <w:bCs/>
          <w:sz w:val="22"/>
          <w:szCs w:val="22"/>
          <w:lang w:val="fr-FR"/>
        </w:rPr>
        <w:t xml:space="preserve">L’université de Sherbrooke </w:t>
      </w:r>
      <w:r w:rsidR="00DA3E4F">
        <w:rPr>
          <w:b w:val="0"/>
          <w:bCs/>
          <w:sz w:val="22"/>
          <w:szCs w:val="22"/>
          <w:lang w:val="fr-FR"/>
        </w:rPr>
        <w:t xml:space="preserve">accepte de recevoir les demandes </w:t>
      </w:r>
      <w:r w:rsidRPr="000D16CA">
        <w:rPr>
          <w:b w:val="0"/>
          <w:bCs/>
          <w:sz w:val="22"/>
          <w:szCs w:val="22"/>
          <w:lang w:val="fr-FR"/>
        </w:rPr>
        <w:t xml:space="preserve"> </w:t>
      </w:r>
      <w:r w:rsidR="00DA3E4F">
        <w:rPr>
          <w:b w:val="0"/>
          <w:bCs/>
          <w:sz w:val="22"/>
          <w:szCs w:val="22"/>
          <w:lang w:val="fr-FR"/>
        </w:rPr>
        <w:t>d’</w:t>
      </w:r>
      <w:r w:rsidRPr="000D16CA">
        <w:rPr>
          <w:b w:val="0"/>
          <w:bCs/>
          <w:sz w:val="22"/>
          <w:szCs w:val="22"/>
          <w:lang w:val="fr-FR"/>
        </w:rPr>
        <w:t>étudiants qui d</w:t>
      </w:r>
      <w:r w:rsidR="00DA3E4F">
        <w:rPr>
          <w:b w:val="0"/>
          <w:bCs/>
          <w:sz w:val="22"/>
          <w:szCs w:val="22"/>
          <w:lang w:val="fr-FR"/>
        </w:rPr>
        <w:t>ésire</w:t>
      </w:r>
      <w:r w:rsidR="00B52CB7">
        <w:rPr>
          <w:b w:val="0"/>
          <w:bCs/>
          <w:sz w:val="22"/>
          <w:szCs w:val="22"/>
          <w:lang w:val="fr-FR"/>
        </w:rPr>
        <w:t>nt</w:t>
      </w:r>
      <w:r w:rsidR="00DA3E4F">
        <w:rPr>
          <w:b w:val="0"/>
          <w:bCs/>
          <w:sz w:val="22"/>
          <w:szCs w:val="22"/>
          <w:lang w:val="fr-FR"/>
        </w:rPr>
        <w:t xml:space="preserve"> </w:t>
      </w:r>
      <w:r w:rsidRPr="000D16CA">
        <w:rPr>
          <w:b w:val="0"/>
          <w:bCs/>
          <w:sz w:val="22"/>
          <w:szCs w:val="22"/>
          <w:lang w:val="fr-FR"/>
        </w:rPr>
        <w:t>faire un stage dans leur milieu de travail</w:t>
      </w:r>
      <w:r w:rsidR="00B52CB7">
        <w:rPr>
          <w:b w:val="0"/>
          <w:bCs/>
          <w:sz w:val="22"/>
          <w:szCs w:val="22"/>
          <w:lang w:val="fr-FR"/>
        </w:rPr>
        <w:t xml:space="preserve">. Ces demandes seront étudiées </w:t>
      </w:r>
      <w:r w:rsidR="001710C1" w:rsidRPr="000D16CA">
        <w:rPr>
          <w:b w:val="0"/>
          <w:bCs/>
          <w:sz w:val="22"/>
          <w:szCs w:val="22"/>
          <w:lang w:val="fr-FR"/>
        </w:rPr>
        <w:t>individuelle</w:t>
      </w:r>
      <w:r w:rsidR="00B52CB7">
        <w:rPr>
          <w:b w:val="0"/>
          <w:bCs/>
          <w:sz w:val="22"/>
          <w:szCs w:val="22"/>
          <w:lang w:val="fr-FR"/>
        </w:rPr>
        <w:t>ment</w:t>
      </w:r>
      <w:r w:rsidRPr="000D16CA">
        <w:rPr>
          <w:b w:val="0"/>
          <w:bCs/>
          <w:sz w:val="22"/>
          <w:szCs w:val="22"/>
          <w:lang w:val="fr-FR"/>
        </w:rPr>
        <w:t xml:space="preserve"> et</w:t>
      </w:r>
      <w:r w:rsidR="00B52CB7">
        <w:rPr>
          <w:b w:val="0"/>
          <w:bCs/>
          <w:sz w:val="22"/>
          <w:szCs w:val="22"/>
          <w:lang w:val="fr-FR"/>
        </w:rPr>
        <w:t xml:space="preserve"> </w:t>
      </w:r>
      <w:r w:rsidRPr="000D16CA">
        <w:rPr>
          <w:b w:val="0"/>
          <w:bCs/>
          <w:sz w:val="22"/>
          <w:szCs w:val="22"/>
          <w:lang w:val="fr-FR"/>
        </w:rPr>
        <w:t xml:space="preserve"> </w:t>
      </w:r>
      <w:r w:rsidR="00B52CB7">
        <w:rPr>
          <w:b w:val="0"/>
          <w:bCs/>
          <w:sz w:val="22"/>
          <w:szCs w:val="22"/>
          <w:lang w:val="fr-FR"/>
        </w:rPr>
        <w:t xml:space="preserve">l’autorisation sera accordée en tenant compte de </w:t>
      </w:r>
      <w:r w:rsidRPr="000D16CA">
        <w:rPr>
          <w:b w:val="0"/>
          <w:bCs/>
          <w:sz w:val="22"/>
          <w:szCs w:val="22"/>
          <w:lang w:val="fr-FR"/>
        </w:rPr>
        <w:t xml:space="preserve">critères spécifiques. </w:t>
      </w:r>
      <w:proofErr w:type="gramStart"/>
      <w:r w:rsidRPr="000D16CA">
        <w:rPr>
          <w:b w:val="0"/>
          <w:bCs/>
          <w:sz w:val="22"/>
          <w:szCs w:val="22"/>
          <w:lang w:val="fr-FR"/>
        </w:rPr>
        <w:t>M .</w:t>
      </w:r>
      <w:proofErr w:type="gramEnd"/>
      <w:r w:rsidRPr="000D16CA">
        <w:rPr>
          <w:b w:val="0"/>
          <w:bCs/>
          <w:sz w:val="22"/>
          <w:szCs w:val="22"/>
          <w:lang w:val="fr-FR"/>
        </w:rPr>
        <w:t xml:space="preserve"> Bolduc souligne</w:t>
      </w:r>
      <w:r w:rsidR="00B52CB7">
        <w:rPr>
          <w:b w:val="0"/>
          <w:bCs/>
          <w:sz w:val="22"/>
          <w:szCs w:val="22"/>
          <w:lang w:val="fr-FR"/>
        </w:rPr>
        <w:t xml:space="preserve"> que </w:t>
      </w:r>
      <w:r w:rsidRPr="000D16CA">
        <w:rPr>
          <w:b w:val="0"/>
          <w:bCs/>
          <w:sz w:val="22"/>
          <w:szCs w:val="22"/>
          <w:lang w:val="fr-FR"/>
        </w:rPr>
        <w:t xml:space="preserve"> l’ouverture</w:t>
      </w:r>
      <w:r w:rsidR="00B52CB7">
        <w:rPr>
          <w:b w:val="0"/>
          <w:bCs/>
          <w:sz w:val="22"/>
          <w:szCs w:val="22"/>
          <w:lang w:val="fr-FR"/>
        </w:rPr>
        <w:t xml:space="preserve"> du comité de programme </w:t>
      </w:r>
      <w:r w:rsidRPr="000D16CA">
        <w:rPr>
          <w:b w:val="0"/>
          <w:bCs/>
          <w:sz w:val="22"/>
          <w:szCs w:val="22"/>
          <w:lang w:val="fr-FR"/>
        </w:rPr>
        <w:t>de l’université</w:t>
      </w:r>
      <w:r w:rsidR="00B52CB7">
        <w:rPr>
          <w:b w:val="0"/>
          <w:bCs/>
          <w:sz w:val="22"/>
          <w:szCs w:val="22"/>
          <w:lang w:val="fr-FR"/>
        </w:rPr>
        <w:t xml:space="preserve"> est très appréciée ainsi que la possibilité </w:t>
      </w:r>
      <w:r w:rsidRPr="000D16CA">
        <w:rPr>
          <w:b w:val="0"/>
          <w:bCs/>
          <w:sz w:val="22"/>
          <w:szCs w:val="22"/>
          <w:lang w:val="fr-FR"/>
        </w:rPr>
        <w:t>de suivre le programme à distance.</w:t>
      </w:r>
      <w:r w:rsidR="00566264" w:rsidRPr="00566264">
        <w:rPr>
          <w:b w:val="0"/>
          <w:bCs/>
          <w:sz w:val="22"/>
          <w:szCs w:val="22"/>
          <w:lang w:val="fr-FR"/>
        </w:rPr>
        <w:t xml:space="preserve"> </w:t>
      </w:r>
      <w:r w:rsidR="00566264">
        <w:rPr>
          <w:b w:val="0"/>
          <w:bCs/>
          <w:sz w:val="22"/>
          <w:szCs w:val="22"/>
          <w:lang w:val="fr-FR"/>
        </w:rPr>
        <w:t>Sans cette accessibilité, les infirmières du Bas-Saint-Laurent ne pourraient pas suivre le programme de formation afin de devenir infirmières cliniciennes spécialisées en PCI</w:t>
      </w:r>
    </w:p>
    <w:p w:rsidR="00D36E9C" w:rsidRPr="000D16CA" w:rsidRDefault="00D36E9C" w:rsidP="0083635E">
      <w:pPr>
        <w:tabs>
          <w:tab w:val="left" w:pos="709"/>
          <w:tab w:val="num" w:pos="1320"/>
        </w:tabs>
        <w:spacing w:before="120"/>
        <w:ind w:left="709"/>
        <w:jc w:val="both"/>
        <w:rPr>
          <w:b/>
          <w:bCs/>
          <w:sz w:val="22"/>
          <w:szCs w:val="22"/>
          <w:lang w:val="fr-FR"/>
        </w:rPr>
      </w:pPr>
      <w:r w:rsidRPr="0083635E">
        <w:rPr>
          <w:bCs/>
          <w:sz w:val="22"/>
          <w:szCs w:val="22"/>
          <w:lang w:val="fr-FR"/>
        </w:rPr>
        <w:t>Mme An</w:t>
      </w:r>
      <w:r w:rsidR="00A04EB8" w:rsidRPr="0083635E">
        <w:rPr>
          <w:bCs/>
          <w:sz w:val="22"/>
          <w:szCs w:val="22"/>
          <w:lang w:val="fr-FR"/>
        </w:rPr>
        <w:t>c</w:t>
      </w:r>
      <w:r w:rsidRPr="0083635E">
        <w:rPr>
          <w:bCs/>
          <w:sz w:val="22"/>
          <w:szCs w:val="22"/>
          <w:lang w:val="fr-FR"/>
        </w:rPr>
        <w:t>til demand</w:t>
      </w:r>
      <w:r w:rsidR="00906B89" w:rsidRPr="0083635E">
        <w:rPr>
          <w:bCs/>
          <w:sz w:val="22"/>
          <w:szCs w:val="22"/>
          <w:lang w:val="fr-FR"/>
        </w:rPr>
        <w:t xml:space="preserve">e si des bourses </w:t>
      </w:r>
      <w:r w:rsidR="00B52CB7" w:rsidRPr="0083635E">
        <w:rPr>
          <w:bCs/>
          <w:sz w:val="22"/>
          <w:szCs w:val="22"/>
          <w:lang w:val="fr-FR"/>
        </w:rPr>
        <w:t xml:space="preserve">ministérielles </w:t>
      </w:r>
      <w:r w:rsidR="00906B89" w:rsidRPr="0083635E">
        <w:rPr>
          <w:bCs/>
          <w:sz w:val="22"/>
          <w:szCs w:val="22"/>
          <w:lang w:val="fr-FR"/>
        </w:rPr>
        <w:t>sont disponibles pour ce programme</w:t>
      </w:r>
      <w:r w:rsidR="00C177AB">
        <w:rPr>
          <w:bCs/>
          <w:sz w:val="22"/>
          <w:szCs w:val="22"/>
          <w:lang w:val="fr-FR"/>
        </w:rPr>
        <w:t xml:space="preserve"> outre </w:t>
      </w:r>
      <w:r w:rsidR="00B52CB7" w:rsidRPr="0083635E">
        <w:rPr>
          <w:bCs/>
          <w:sz w:val="22"/>
          <w:szCs w:val="22"/>
          <w:lang w:val="fr-FR"/>
        </w:rPr>
        <w:t>celles offertes par l’AIPI ou</w:t>
      </w:r>
      <w:r w:rsidR="00CE6726" w:rsidRPr="0083635E">
        <w:rPr>
          <w:bCs/>
          <w:sz w:val="22"/>
          <w:szCs w:val="22"/>
          <w:lang w:val="fr-FR"/>
        </w:rPr>
        <w:t xml:space="preserve"> l’OIIQ</w:t>
      </w:r>
      <w:r w:rsidR="00906B89" w:rsidRPr="0083635E">
        <w:rPr>
          <w:bCs/>
          <w:sz w:val="22"/>
          <w:szCs w:val="22"/>
          <w:lang w:val="fr-FR"/>
        </w:rPr>
        <w:t xml:space="preserve">. </w:t>
      </w:r>
      <w:r w:rsidR="00B52CB7" w:rsidRPr="0083635E">
        <w:rPr>
          <w:bCs/>
          <w:sz w:val="22"/>
          <w:szCs w:val="22"/>
          <w:lang w:val="fr-FR"/>
        </w:rPr>
        <w:t xml:space="preserve"> Un suivi </w:t>
      </w:r>
      <w:r w:rsidR="003F4DBF" w:rsidRPr="0083635E">
        <w:rPr>
          <w:bCs/>
          <w:sz w:val="22"/>
          <w:szCs w:val="22"/>
          <w:lang w:val="fr-FR"/>
        </w:rPr>
        <w:t xml:space="preserve">sera </w:t>
      </w:r>
      <w:r w:rsidR="00B52CB7" w:rsidRPr="0083635E">
        <w:rPr>
          <w:bCs/>
          <w:sz w:val="22"/>
          <w:szCs w:val="22"/>
          <w:lang w:val="fr-FR"/>
        </w:rPr>
        <w:t xml:space="preserve">fait à la </w:t>
      </w:r>
      <w:r w:rsidR="00906B89" w:rsidRPr="0083635E">
        <w:rPr>
          <w:bCs/>
          <w:sz w:val="22"/>
          <w:szCs w:val="22"/>
          <w:lang w:val="fr-FR"/>
        </w:rPr>
        <w:t xml:space="preserve"> </w:t>
      </w:r>
      <w:r w:rsidR="00B52CB7" w:rsidRPr="0083635E">
        <w:rPr>
          <w:bCs/>
          <w:sz w:val="22"/>
          <w:szCs w:val="22"/>
          <w:lang w:val="fr-FR"/>
        </w:rPr>
        <w:t xml:space="preserve">DSI de la </w:t>
      </w:r>
      <w:r w:rsidR="00906B89" w:rsidRPr="0083635E">
        <w:rPr>
          <w:bCs/>
          <w:sz w:val="22"/>
          <w:szCs w:val="22"/>
          <w:lang w:val="fr-FR"/>
        </w:rPr>
        <w:t>DGSSMU</w:t>
      </w:r>
      <w:r w:rsidR="00B52CB7" w:rsidRPr="0083635E">
        <w:rPr>
          <w:bCs/>
          <w:sz w:val="22"/>
          <w:szCs w:val="22"/>
          <w:lang w:val="fr-FR"/>
        </w:rPr>
        <w:t xml:space="preserve"> ainsi qu’à la d</w:t>
      </w:r>
      <w:r w:rsidR="00906B89" w:rsidRPr="0083635E">
        <w:rPr>
          <w:bCs/>
          <w:sz w:val="22"/>
          <w:szCs w:val="22"/>
          <w:lang w:val="fr-FR"/>
        </w:rPr>
        <w:t>ir</w:t>
      </w:r>
      <w:r w:rsidR="00B52CB7" w:rsidRPr="0083635E">
        <w:rPr>
          <w:bCs/>
          <w:sz w:val="22"/>
          <w:szCs w:val="22"/>
          <w:lang w:val="fr-FR"/>
        </w:rPr>
        <w:t xml:space="preserve">ection </w:t>
      </w:r>
      <w:r w:rsidR="00906B89" w:rsidRPr="0083635E">
        <w:rPr>
          <w:bCs/>
          <w:sz w:val="22"/>
          <w:szCs w:val="22"/>
          <w:lang w:val="fr-FR"/>
        </w:rPr>
        <w:t xml:space="preserve"> g</w:t>
      </w:r>
      <w:r w:rsidR="00B52CB7" w:rsidRPr="0083635E">
        <w:rPr>
          <w:bCs/>
          <w:sz w:val="22"/>
          <w:szCs w:val="22"/>
          <w:lang w:val="fr-FR"/>
        </w:rPr>
        <w:t>é</w:t>
      </w:r>
      <w:r w:rsidR="00906B89" w:rsidRPr="0083635E">
        <w:rPr>
          <w:bCs/>
          <w:sz w:val="22"/>
          <w:szCs w:val="22"/>
          <w:lang w:val="fr-FR"/>
        </w:rPr>
        <w:t>n</w:t>
      </w:r>
      <w:r w:rsidR="00B52CB7" w:rsidRPr="0083635E">
        <w:rPr>
          <w:bCs/>
          <w:sz w:val="22"/>
          <w:szCs w:val="22"/>
          <w:lang w:val="fr-FR"/>
        </w:rPr>
        <w:t>érale</w:t>
      </w:r>
      <w:r w:rsidR="00906B89" w:rsidRPr="0083635E">
        <w:rPr>
          <w:bCs/>
          <w:sz w:val="22"/>
          <w:szCs w:val="22"/>
          <w:lang w:val="fr-FR"/>
        </w:rPr>
        <w:t xml:space="preserve"> du personnel réseau et </w:t>
      </w:r>
      <w:r w:rsidR="001710C1" w:rsidRPr="0083635E">
        <w:rPr>
          <w:bCs/>
          <w:sz w:val="22"/>
          <w:szCs w:val="22"/>
          <w:lang w:val="fr-FR"/>
        </w:rPr>
        <w:t>ministériel</w:t>
      </w:r>
      <w:r w:rsidR="00906B89" w:rsidRPr="0083635E">
        <w:rPr>
          <w:bCs/>
          <w:sz w:val="22"/>
          <w:szCs w:val="22"/>
          <w:lang w:val="fr-FR"/>
        </w:rPr>
        <w:t xml:space="preserve"> </w:t>
      </w:r>
      <w:r w:rsidR="00CE6726" w:rsidRPr="0083635E">
        <w:rPr>
          <w:bCs/>
          <w:sz w:val="22"/>
          <w:szCs w:val="22"/>
          <w:lang w:val="fr-FR"/>
        </w:rPr>
        <w:t xml:space="preserve"> </w:t>
      </w:r>
      <w:r w:rsidR="0083635E">
        <w:rPr>
          <w:bCs/>
          <w:sz w:val="22"/>
          <w:szCs w:val="22"/>
          <w:lang w:val="fr-FR"/>
        </w:rPr>
        <w:t xml:space="preserve"> Par ailleurs, t</w:t>
      </w:r>
      <w:r w:rsidR="00CE6726" w:rsidRPr="0083635E">
        <w:rPr>
          <w:bCs/>
          <w:sz w:val="22"/>
          <w:szCs w:val="22"/>
          <w:lang w:val="fr-FR"/>
        </w:rPr>
        <w:t xml:space="preserve">out le dossier de la spécialité devra faire l’objet d’une attention spéciale au cours de la prochaine année afin </w:t>
      </w:r>
      <w:r w:rsidR="00906B89" w:rsidRPr="0083635E">
        <w:rPr>
          <w:bCs/>
          <w:sz w:val="22"/>
          <w:szCs w:val="22"/>
          <w:lang w:val="fr-FR"/>
        </w:rPr>
        <w:t>d</w:t>
      </w:r>
      <w:r w:rsidR="00CE6726" w:rsidRPr="0083635E">
        <w:rPr>
          <w:bCs/>
          <w:sz w:val="22"/>
          <w:szCs w:val="22"/>
          <w:lang w:val="fr-FR"/>
        </w:rPr>
        <w:t>’assurer sa viabilité. Ce</w:t>
      </w:r>
      <w:r w:rsidR="0083635E">
        <w:rPr>
          <w:bCs/>
          <w:sz w:val="22"/>
          <w:szCs w:val="22"/>
          <w:lang w:val="fr-FR"/>
        </w:rPr>
        <w:t>lle-ci</w:t>
      </w:r>
      <w:r w:rsidR="00CE6726" w:rsidRPr="0083635E">
        <w:rPr>
          <w:bCs/>
          <w:sz w:val="22"/>
          <w:szCs w:val="22"/>
          <w:lang w:val="fr-FR"/>
        </w:rPr>
        <w:t xml:space="preserve">  a énormément de difficulté à prendre son envol</w:t>
      </w:r>
      <w:r w:rsidR="003F4DBF" w:rsidRPr="0083635E">
        <w:rPr>
          <w:bCs/>
          <w:sz w:val="22"/>
          <w:szCs w:val="22"/>
          <w:lang w:val="fr-FR"/>
        </w:rPr>
        <w:t xml:space="preserve"> d’autant plus</w:t>
      </w:r>
      <w:r w:rsidR="0083635E" w:rsidRPr="0083635E">
        <w:rPr>
          <w:bCs/>
          <w:sz w:val="22"/>
          <w:szCs w:val="22"/>
          <w:lang w:val="fr-FR"/>
        </w:rPr>
        <w:t xml:space="preserve"> qu’</w:t>
      </w:r>
      <w:r w:rsidR="0083635E">
        <w:rPr>
          <w:bCs/>
          <w:sz w:val="22"/>
          <w:szCs w:val="22"/>
          <w:lang w:val="fr-FR"/>
        </w:rPr>
        <w:t xml:space="preserve">elle </w:t>
      </w:r>
      <w:r w:rsidR="003F4DBF" w:rsidRPr="0083635E">
        <w:rPr>
          <w:bCs/>
          <w:sz w:val="22"/>
          <w:szCs w:val="22"/>
          <w:lang w:val="fr-FR"/>
        </w:rPr>
        <w:t xml:space="preserve">est peu  </w:t>
      </w:r>
      <w:r w:rsidR="0083635E">
        <w:rPr>
          <w:bCs/>
          <w:sz w:val="22"/>
          <w:szCs w:val="22"/>
          <w:lang w:val="fr-FR"/>
        </w:rPr>
        <w:t xml:space="preserve">recherchée </w:t>
      </w:r>
      <w:r w:rsidR="0083635E" w:rsidRPr="0083635E">
        <w:rPr>
          <w:bCs/>
          <w:sz w:val="22"/>
          <w:szCs w:val="22"/>
          <w:lang w:val="fr-FR"/>
        </w:rPr>
        <w:t xml:space="preserve">dans les milieux de soins comme en témoigne </w:t>
      </w:r>
      <w:r w:rsidR="003F4DBF" w:rsidRPr="0083635E">
        <w:rPr>
          <w:bCs/>
          <w:sz w:val="22"/>
          <w:szCs w:val="22"/>
          <w:lang w:val="fr-FR"/>
        </w:rPr>
        <w:t xml:space="preserve">l’affichage de poste </w:t>
      </w:r>
      <w:r w:rsidR="0083635E" w:rsidRPr="0083635E">
        <w:rPr>
          <w:bCs/>
          <w:sz w:val="22"/>
          <w:szCs w:val="22"/>
          <w:lang w:val="fr-FR"/>
        </w:rPr>
        <w:t xml:space="preserve">ainsi </w:t>
      </w:r>
      <w:r w:rsidR="003F4DBF" w:rsidRPr="0083635E">
        <w:rPr>
          <w:bCs/>
          <w:sz w:val="22"/>
          <w:szCs w:val="22"/>
          <w:lang w:val="fr-FR"/>
        </w:rPr>
        <w:t>que la rémunération accordée à ces spécialistes (échelle salariale).</w:t>
      </w:r>
    </w:p>
    <w:p w:rsidR="008E4920" w:rsidRPr="000D16CA" w:rsidRDefault="008E4920" w:rsidP="0044779E">
      <w:pPr>
        <w:pStyle w:val="Corpsdetexte"/>
        <w:tabs>
          <w:tab w:val="left" w:pos="994"/>
        </w:tabs>
        <w:ind w:left="741" w:hanging="32"/>
        <w:jc w:val="both"/>
        <w:rPr>
          <w:b w:val="0"/>
          <w:sz w:val="22"/>
          <w:szCs w:val="22"/>
          <w:lang w:val="fr-FR"/>
        </w:rPr>
      </w:pPr>
    </w:p>
    <w:p w:rsidR="001A0EFE" w:rsidRPr="000D16CA" w:rsidRDefault="008E4920" w:rsidP="00CE6726">
      <w:pPr>
        <w:pStyle w:val="Corpsdetexte"/>
        <w:tabs>
          <w:tab w:val="left" w:pos="994"/>
        </w:tabs>
        <w:ind w:left="709"/>
        <w:jc w:val="both"/>
        <w:rPr>
          <w:sz w:val="22"/>
          <w:szCs w:val="22"/>
          <w:lang w:val="fr-FR"/>
        </w:rPr>
      </w:pPr>
      <w:r w:rsidRPr="000D16CA">
        <w:rPr>
          <w:sz w:val="22"/>
          <w:szCs w:val="22"/>
          <w:lang w:val="fr-FR"/>
        </w:rPr>
        <w:t>3</w:t>
      </w:r>
      <w:r w:rsidR="00583861" w:rsidRPr="000D16CA">
        <w:rPr>
          <w:sz w:val="22"/>
          <w:szCs w:val="22"/>
          <w:lang w:val="fr-FR"/>
        </w:rPr>
        <w:t>9</w:t>
      </w:r>
      <w:r w:rsidR="001A0EFE" w:rsidRPr="000D16CA">
        <w:rPr>
          <w:sz w:val="22"/>
          <w:szCs w:val="22"/>
          <w:lang w:val="fr-FR"/>
        </w:rPr>
        <w:t>.3.</w:t>
      </w:r>
      <w:r w:rsidR="00906B89" w:rsidRPr="000D16CA">
        <w:rPr>
          <w:sz w:val="22"/>
          <w:szCs w:val="22"/>
          <w:lang w:val="fr-FR"/>
        </w:rPr>
        <w:t>2</w:t>
      </w:r>
      <w:r w:rsidR="008012C0" w:rsidRPr="000D16CA">
        <w:rPr>
          <w:sz w:val="22"/>
          <w:szCs w:val="22"/>
          <w:lang w:val="fr-FR"/>
        </w:rPr>
        <w:tab/>
      </w:r>
      <w:r w:rsidR="0011487A" w:rsidRPr="000D16CA">
        <w:rPr>
          <w:sz w:val="22"/>
          <w:szCs w:val="22"/>
          <w:lang w:val="fr-FR"/>
        </w:rPr>
        <w:t>Maladie à virus Ebola</w:t>
      </w:r>
      <w:r w:rsidR="0056155B" w:rsidRPr="000D16CA">
        <w:rPr>
          <w:sz w:val="22"/>
          <w:szCs w:val="22"/>
          <w:lang w:val="fr-FR"/>
        </w:rPr>
        <w:t>(MVE)</w:t>
      </w:r>
    </w:p>
    <w:p w:rsidR="00F97EEF" w:rsidRPr="000D16CA" w:rsidRDefault="0056155B" w:rsidP="00852FB7">
      <w:pPr>
        <w:tabs>
          <w:tab w:val="left" w:pos="709"/>
        </w:tabs>
        <w:spacing w:before="60"/>
        <w:ind w:left="709"/>
        <w:jc w:val="both"/>
        <w:rPr>
          <w:sz w:val="22"/>
          <w:szCs w:val="22"/>
        </w:rPr>
      </w:pPr>
      <w:r w:rsidRPr="000D16CA">
        <w:rPr>
          <w:sz w:val="22"/>
          <w:szCs w:val="22"/>
        </w:rPr>
        <w:t>R</w:t>
      </w:r>
      <w:r w:rsidR="0011487A" w:rsidRPr="000D16CA">
        <w:rPr>
          <w:sz w:val="22"/>
          <w:szCs w:val="22"/>
        </w:rPr>
        <w:t>appel épidémiologique</w:t>
      </w:r>
    </w:p>
    <w:p w:rsidR="00906B89" w:rsidRPr="000D16CA" w:rsidRDefault="0011487A" w:rsidP="00852FB7">
      <w:pPr>
        <w:tabs>
          <w:tab w:val="left" w:pos="709"/>
        </w:tabs>
        <w:spacing w:before="60"/>
        <w:ind w:left="709"/>
        <w:jc w:val="both"/>
        <w:rPr>
          <w:sz w:val="22"/>
          <w:szCs w:val="22"/>
        </w:rPr>
      </w:pPr>
      <w:r w:rsidRPr="000D16CA">
        <w:rPr>
          <w:sz w:val="22"/>
          <w:szCs w:val="22"/>
        </w:rPr>
        <w:t> </w:t>
      </w:r>
      <w:r w:rsidR="00906B89" w:rsidRPr="000D16CA">
        <w:rPr>
          <w:sz w:val="22"/>
          <w:szCs w:val="22"/>
        </w:rPr>
        <w:t>Le 9 mai 2015, l’OMS a officiellement déclaré la fin de la transmission au Libéria.</w:t>
      </w:r>
    </w:p>
    <w:p w:rsidR="00906B89" w:rsidRDefault="00906B89" w:rsidP="00852FB7">
      <w:pPr>
        <w:tabs>
          <w:tab w:val="left" w:pos="284"/>
        </w:tabs>
        <w:spacing w:before="60"/>
        <w:ind w:left="709"/>
        <w:jc w:val="both"/>
        <w:rPr>
          <w:bCs/>
          <w:sz w:val="22"/>
          <w:szCs w:val="22"/>
        </w:rPr>
      </w:pPr>
      <w:r w:rsidRPr="000D16CA">
        <w:rPr>
          <w:sz w:val="22"/>
          <w:szCs w:val="22"/>
        </w:rPr>
        <w:t xml:space="preserve">En date du </w:t>
      </w:r>
      <w:r w:rsidRPr="000D16CA">
        <w:rPr>
          <w:bCs/>
          <w:sz w:val="22"/>
          <w:szCs w:val="22"/>
        </w:rPr>
        <w:t>28 mai 2015</w:t>
      </w:r>
      <w:r w:rsidRPr="000D16CA">
        <w:rPr>
          <w:sz w:val="22"/>
          <w:szCs w:val="22"/>
        </w:rPr>
        <w:t xml:space="preserve">, </w:t>
      </w:r>
      <w:r w:rsidR="00C177AB">
        <w:rPr>
          <w:sz w:val="22"/>
          <w:szCs w:val="22"/>
        </w:rPr>
        <w:t>l’</w:t>
      </w:r>
      <w:r w:rsidRPr="000D16CA">
        <w:rPr>
          <w:sz w:val="22"/>
          <w:szCs w:val="22"/>
        </w:rPr>
        <w:t xml:space="preserve">OMS signale un total de </w:t>
      </w:r>
      <w:r w:rsidRPr="000D16CA">
        <w:rPr>
          <w:bCs/>
          <w:sz w:val="22"/>
          <w:szCs w:val="22"/>
        </w:rPr>
        <w:t xml:space="preserve">27 075 </w:t>
      </w:r>
      <w:r w:rsidRPr="000D16CA">
        <w:rPr>
          <w:sz w:val="22"/>
          <w:szCs w:val="22"/>
        </w:rPr>
        <w:t xml:space="preserve">cas  avec </w:t>
      </w:r>
      <w:r w:rsidRPr="000D16CA">
        <w:rPr>
          <w:bCs/>
          <w:sz w:val="22"/>
          <w:szCs w:val="22"/>
        </w:rPr>
        <w:t xml:space="preserve">11 155 </w:t>
      </w:r>
      <w:r w:rsidRPr="000D16CA">
        <w:rPr>
          <w:sz w:val="22"/>
          <w:szCs w:val="22"/>
        </w:rPr>
        <w:t xml:space="preserve">décès. </w:t>
      </w:r>
      <w:r w:rsidRPr="000D16CA">
        <w:rPr>
          <w:bCs/>
          <w:sz w:val="22"/>
          <w:szCs w:val="22"/>
        </w:rPr>
        <w:t>La transmission se poursuit en Sierra Leone et en Guinée</w:t>
      </w:r>
      <w:r w:rsidR="00CE6726">
        <w:rPr>
          <w:bCs/>
          <w:sz w:val="22"/>
          <w:szCs w:val="22"/>
        </w:rPr>
        <w:t>.</w:t>
      </w:r>
      <w:r w:rsidRPr="000D16CA">
        <w:rPr>
          <w:bCs/>
          <w:sz w:val="22"/>
          <w:szCs w:val="22"/>
        </w:rPr>
        <w:t xml:space="preserve"> </w:t>
      </w:r>
    </w:p>
    <w:p w:rsidR="00CE6726" w:rsidRPr="000D16CA" w:rsidRDefault="00CE6726" w:rsidP="00852FB7">
      <w:pPr>
        <w:tabs>
          <w:tab w:val="left" w:pos="284"/>
        </w:tabs>
        <w:spacing w:before="60"/>
        <w:ind w:left="709"/>
        <w:jc w:val="both"/>
        <w:rPr>
          <w:b/>
          <w:sz w:val="22"/>
          <w:szCs w:val="22"/>
        </w:rPr>
      </w:pPr>
    </w:p>
    <w:p w:rsidR="00906B89" w:rsidRPr="000D16CA" w:rsidRDefault="00906B89" w:rsidP="00CE6726">
      <w:pPr>
        <w:ind w:left="709"/>
        <w:rPr>
          <w:rStyle w:val="lev"/>
          <w:b w:val="0"/>
          <w:bCs/>
          <w:sz w:val="22"/>
          <w:szCs w:val="22"/>
          <w:u w:val="single"/>
        </w:rPr>
      </w:pPr>
      <w:r w:rsidRPr="000D16CA">
        <w:rPr>
          <w:rStyle w:val="lev"/>
          <w:b w:val="0"/>
          <w:bCs/>
          <w:sz w:val="22"/>
          <w:szCs w:val="22"/>
          <w:u w:val="single"/>
        </w:rPr>
        <w:t>Voyageurs</w:t>
      </w:r>
    </w:p>
    <w:p w:rsidR="00852FB7" w:rsidRDefault="00906B89" w:rsidP="00852FB7">
      <w:pPr>
        <w:ind w:left="709"/>
        <w:rPr>
          <w:rStyle w:val="lev"/>
          <w:b w:val="0"/>
          <w:bCs/>
          <w:sz w:val="22"/>
          <w:szCs w:val="22"/>
        </w:rPr>
      </w:pPr>
      <w:r w:rsidRPr="000D16CA">
        <w:rPr>
          <w:rStyle w:val="lev"/>
          <w:b w:val="0"/>
          <w:bCs/>
          <w:sz w:val="22"/>
          <w:szCs w:val="22"/>
        </w:rPr>
        <w:t>En date de 26 mai, 833 voyageurs ont été suivis au Québec dont 814 à faible risque et 19 à risque moyen. Aucun voyageur à haut risque n’a été signalé. Plus de la moitié de ces voyageurs ont été suivi</w:t>
      </w:r>
      <w:r w:rsidR="006F03E8">
        <w:rPr>
          <w:rStyle w:val="lev"/>
          <w:b w:val="0"/>
          <w:bCs/>
          <w:sz w:val="22"/>
          <w:szCs w:val="22"/>
        </w:rPr>
        <w:t>s</w:t>
      </w:r>
      <w:r w:rsidRPr="000D16CA">
        <w:rPr>
          <w:rStyle w:val="lev"/>
          <w:b w:val="0"/>
          <w:bCs/>
          <w:sz w:val="22"/>
          <w:szCs w:val="22"/>
        </w:rPr>
        <w:t xml:space="preserve"> par la Direction de santé publique de Montréa</w:t>
      </w:r>
      <w:r w:rsidR="00710D25" w:rsidRPr="000D16CA">
        <w:rPr>
          <w:rStyle w:val="lev"/>
          <w:b w:val="0"/>
          <w:bCs/>
          <w:sz w:val="22"/>
          <w:szCs w:val="22"/>
        </w:rPr>
        <w:t>l</w:t>
      </w:r>
      <w:r w:rsidR="00CE6726">
        <w:rPr>
          <w:rStyle w:val="lev"/>
          <w:b w:val="0"/>
          <w:bCs/>
          <w:sz w:val="22"/>
          <w:szCs w:val="22"/>
        </w:rPr>
        <w:t>.</w:t>
      </w:r>
    </w:p>
    <w:p w:rsidR="00CE6726" w:rsidRPr="000D16CA" w:rsidRDefault="00CE6726" w:rsidP="00852FB7">
      <w:pPr>
        <w:ind w:left="709"/>
        <w:rPr>
          <w:rStyle w:val="lev"/>
          <w:b w:val="0"/>
          <w:bCs/>
          <w:sz w:val="22"/>
          <w:szCs w:val="22"/>
        </w:rPr>
      </w:pPr>
    </w:p>
    <w:p w:rsidR="00906B89" w:rsidRPr="000D16CA" w:rsidRDefault="00906B89" w:rsidP="00CE6726">
      <w:pPr>
        <w:ind w:left="709"/>
        <w:rPr>
          <w:rStyle w:val="lev"/>
          <w:b w:val="0"/>
          <w:bCs/>
          <w:sz w:val="22"/>
          <w:szCs w:val="22"/>
          <w:u w:val="single"/>
        </w:rPr>
      </w:pPr>
      <w:r w:rsidRPr="000D16CA">
        <w:rPr>
          <w:rStyle w:val="lev"/>
          <w:b w:val="0"/>
          <w:bCs/>
          <w:sz w:val="22"/>
          <w:szCs w:val="22"/>
          <w:u w:val="single"/>
        </w:rPr>
        <w:t>Travaux</w:t>
      </w:r>
      <w:r w:rsidR="00D84BFD">
        <w:rPr>
          <w:rStyle w:val="lev"/>
          <w:b w:val="0"/>
          <w:bCs/>
          <w:sz w:val="22"/>
          <w:szCs w:val="22"/>
          <w:u w:val="single"/>
        </w:rPr>
        <w:t xml:space="preserve"> </w:t>
      </w:r>
    </w:p>
    <w:p w:rsidR="00906B89" w:rsidRPr="000D16CA" w:rsidRDefault="00906B89" w:rsidP="00980019">
      <w:pPr>
        <w:pStyle w:val="Paragraphedeliste"/>
        <w:numPr>
          <w:ilvl w:val="0"/>
          <w:numId w:val="9"/>
        </w:numPr>
        <w:rPr>
          <w:rStyle w:val="lev"/>
          <w:rFonts w:ascii="Times New Roman" w:hAnsi="Times New Roman"/>
          <w:b w:val="0"/>
          <w:bCs/>
        </w:rPr>
      </w:pPr>
      <w:r w:rsidRPr="000D16CA">
        <w:rPr>
          <w:rStyle w:val="lev"/>
          <w:rFonts w:ascii="Times New Roman" w:hAnsi="Times New Roman"/>
          <w:b w:val="0"/>
          <w:bCs/>
        </w:rPr>
        <w:t xml:space="preserve">Un </w:t>
      </w:r>
      <w:r w:rsidR="00710D25" w:rsidRPr="000D16CA">
        <w:rPr>
          <w:rStyle w:val="lev"/>
          <w:rFonts w:ascii="Times New Roman" w:hAnsi="Times New Roman"/>
          <w:b w:val="0"/>
          <w:bCs/>
        </w:rPr>
        <w:t xml:space="preserve">document sur les orientations </w:t>
      </w:r>
      <w:r w:rsidR="00CE6726">
        <w:rPr>
          <w:rStyle w:val="lev"/>
          <w:rFonts w:ascii="Times New Roman" w:hAnsi="Times New Roman"/>
          <w:b w:val="0"/>
          <w:bCs/>
        </w:rPr>
        <w:t xml:space="preserve">du directeur national de </w:t>
      </w:r>
      <w:r w:rsidR="00710D25" w:rsidRPr="000D16CA">
        <w:rPr>
          <w:rStyle w:val="lev"/>
          <w:rFonts w:ascii="Times New Roman" w:hAnsi="Times New Roman"/>
          <w:b w:val="0"/>
          <w:bCs/>
        </w:rPr>
        <w:t xml:space="preserve">santé publique  pour </w:t>
      </w:r>
      <w:r w:rsidR="001A5F5F">
        <w:rPr>
          <w:rStyle w:val="lev"/>
          <w:rFonts w:ascii="Times New Roman" w:hAnsi="Times New Roman"/>
          <w:b w:val="0"/>
          <w:bCs/>
        </w:rPr>
        <w:t xml:space="preserve">l’évaluation de l’exposition et la gestion des contacts de cas confirmés </w:t>
      </w:r>
      <w:r w:rsidRPr="000D16CA">
        <w:rPr>
          <w:rStyle w:val="lev"/>
          <w:rFonts w:ascii="Times New Roman" w:hAnsi="Times New Roman"/>
          <w:b w:val="0"/>
          <w:bCs/>
        </w:rPr>
        <w:t xml:space="preserve">a été </w:t>
      </w:r>
      <w:r w:rsidR="00CE6726">
        <w:rPr>
          <w:rStyle w:val="lev"/>
          <w:rFonts w:ascii="Times New Roman" w:hAnsi="Times New Roman"/>
          <w:b w:val="0"/>
          <w:bCs/>
        </w:rPr>
        <w:t xml:space="preserve">élaboré. </w:t>
      </w:r>
      <w:r w:rsidR="001A5F5F">
        <w:rPr>
          <w:rStyle w:val="lev"/>
          <w:rFonts w:ascii="Times New Roman" w:hAnsi="Times New Roman"/>
          <w:b w:val="0"/>
          <w:bCs/>
        </w:rPr>
        <w:t xml:space="preserve"> Il sera entériné par le DNSP dans les prochaines semaines. </w:t>
      </w:r>
    </w:p>
    <w:p w:rsidR="00A36D73" w:rsidRPr="000D16CA" w:rsidRDefault="00A36D73" w:rsidP="00980019">
      <w:pPr>
        <w:pStyle w:val="Paragraphedeliste"/>
        <w:numPr>
          <w:ilvl w:val="0"/>
          <w:numId w:val="9"/>
        </w:numPr>
        <w:rPr>
          <w:rStyle w:val="lev"/>
          <w:rFonts w:ascii="Times New Roman" w:hAnsi="Times New Roman"/>
          <w:b w:val="0"/>
          <w:bCs/>
        </w:rPr>
      </w:pPr>
      <w:r w:rsidRPr="000D16CA">
        <w:rPr>
          <w:rStyle w:val="lev"/>
          <w:rFonts w:ascii="Times New Roman" w:hAnsi="Times New Roman"/>
          <w:b w:val="0"/>
          <w:bCs/>
        </w:rPr>
        <w:t xml:space="preserve">Le document </w:t>
      </w:r>
      <w:r w:rsidR="001A5F5F">
        <w:rPr>
          <w:rStyle w:val="lev"/>
          <w:rFonts w:ascii="Times New Roman" w:hAnsi="Times New Roman"/>
          <w:b w:val="0"/>
          <w:bCs/>
        </w:rPr>
        <w:t>« </w:t>
      </w:r>
      <w:r w:rsidR="001A5F5F" w:rsidRPr="001A5F5F">
        <w:rPr>
          <w:rStyle w:val="lev"/>
          <w:rFonts w:ascii="Times New Roman" w:hAnsi="Times New Roman"/>
          <w:bCs/>
        </w:rPr>
        <w:t xml:space="preserve">Acquisition des compétences chez les travailleurs de la santé : orientations générales» </w:t>
      </w:r>
      <w:r w:rsidRPr="000D16CA">
        <w:rPr>
          <w:rStyle w:val="lev"/>
          <w:rFonts w:ascii="Times New Roman" w:hAnsi="Times New Roman"/>
          <w:b w:val="0"/>
          <w:bCs/>
        </w:rPr>
        <w:t xml:space="preserve">a été publié sur le site </w:t>
      </w:r>
      <w:r w:rsidR="001A5F5F">
        <w:rPr>
          <w:rStyle w:val="lev"/>
          <w:rFonts w:ascii="Times New Roman" w:hAnsi="Times New Roman"/>
          <w:b w:val="0"/>
          <w:bCs/>
        </w:rPr>
        <w:t xml:space="preserve">web du </w:t>
      </w:r>
      <w:r w:rsidRPr="000D16CA">
        <w:rPr>
          <w:rStyle w:val="lev"/>
          <w:rFonts w:ascii="Times New Roman" w:hAnsi="Times New Roman"/>
          <w:b w:val="0"/>
          <w:bCs/>
        </w:rPr>
        <w:t xml:space="preserve">MSSS en avril 2015. Le document a été </w:t>
      </w:r>
      <w:r w:rsidR="001A5F5F">
        <w:rPr>
          <w:rStyle w:val="lev"/>
          <w:rFonts w:ascii="Times New Roman" w:hAnsi="Times New Roman"/>
          <w:b w:val="0"/>
          <w:bCs/>
        </w:rPr>
        <w:t xml:space="preserve">élaboré </w:t>
      </w:r>
      <w:r w:rsidRPr="000D16CA">
        <w:rPr>
          <w:rStyle w:val="lev"/>
          <w:rFonts w:ascii="Times New Roman" w:hAnsi="Times New Roman"/>
          <w:b w:val="0"/>
          <w:bCs/>
        </w:rPr>
        <w:t>à partir d’un outil de formation réalisé par le CHUM</w:t>
      </w:r>
      <w:r w:rsidR="001A5F5F">
        <w:rPr>
          <w:rStyle w:val="lev"/>
          <w:rFonts w:ascii="Times New Roman" w:hAnsi="Times New Roman"/>
          <w:b w:val="0"/>
          <w:bCs/>
        </w:rPr>
        <w:t>.</w:t>
      </w:r>
      <w:r w:rsidRPr="000D16CA">
        <w:rPr>
          <w:rStyle w:val="lev"/>
          <w:rFonts w:ascii="Times New Roman" w:hAnsi="Times New Roman"/>
          <w:b w:val="0"/>
          <w:bCs/>
        </w:rPr>
        <w:t xml:space="preserve"> </w:t>
      </w:r>
    </w:p>
    <w:p w:rsidR="00710D25" w:rsidRPr="000D16CA" w:rsidRDefault="00710D25" w:rsidP="00980019">
      <w:pPr>
        <w:pStyle w:val="Paragraphedeliste"/>
        <w:numPr>
          <w:ilvl w:val="0"/>
          <w:numId w:val="9"/>
        </w:numPr>
        <w:rPr>
          <w:rStyle w:val="lev"/>
          <w:rFonts w:ascii="Times New Roman" w:hAnsi="Times New Roman"/>
          <w:b w:val="0"/>
          <w:bCs/>
        </w:rPr>
      </w:pPr>
      <w:r w:rsidRPr="000D16CA">
        <w:rPr>
          <w:rStyle w:val="lev"/>
          <w:rFonts w:ascii="Times New Roman" w:hAnsi="Times New Roman"/>
          <w:b w:val="0"/>
          <w:bCs/>
        </w:rPr>
        <w:lastRenderedPageBreak/>
        <w:t>Un document sur la gestion des dépouilles en milieu ex</w:t>
      </w:r>
      <w:r w:rsidR="006C24C9">
        <w:rPr>
          <w:rStyle w:val="lev"/>
          <w:rFonts w:ascii="Times New Roman" w:hAnsi="Times New Roman"/>
          <w:b w:val="0"/>
          <w:bCs/>
        </w:rPr>
        <w:t xml:space="preserve">trahospitalier </w:t>
      </w:r>
      <w:r w:rsidR="001A5F5F">
        <w:rPr>
          <w:rStyle w:val="lev"/>
          <w:rFonts w:ascii="Times New Roman" w:hAnsi="Times New Roman"/>
          <w:b w:val="0"/>
          <w:bCs/>
        </w:rPr>
        <w:t xml:space="preserve">est en élaboration </w:t>
      </w:r>
      <w:r w:rsidR="006C24C9">
        <w:rPr>
          <w:rStyle w:val="lev"/>
          <w:rFonts w:ascii="Times New Roman" w:hAnsi="Times New Roman"/>
          <w:b w:val="0"/>
          <w:bCs/>
        </w:rPr>
        <w:t xml:space="preserve">et sera présenté sous peu </w:t>
      </w:r>
      <w:r w:rsidR="001A5F5F">
        <w:rPr>
          <w:rStyle w:val="lev"/>
          <w:rFonts w:ascii="Times New Roman" w:hAnsi="Times New Roman"/>
          <w:b w:val="0"/>
          <w:bCs/>
        </w:rPr>
        <w:t xml:space="preserve"> au ministre. </w:t>
      </w:r>
    </w:p>
    <w:p w:rsidR="00710D25" w:rsidRPr="000D16CA" w:rsidRDefault="001A5F5F" w:rsidP="00980019">
      <w:pPr>
        <w:pStyle w:val="Paragraphedeliste"/>
        <w:numPr>
          <w:ilvl w:val="0"/>
          <w:numId w:val="9"/>
        </w:numPr>
        <w:rPr>
          <w:rStyle w:val="lev"/>
          <w:rFonts w:ascii="Times New Roman" w:hAnsi="Times New Roman"/>
          <w:b w:val="0"/>
          <w:bCs/>
        </w:rPr>
      </w:pPr>
      <w:r>
        <w:rPr>
          <w:rStyle w:val="lev"/>
          <w:rFonts w:ascii="Times New Roman" w:hAnsi="Times New Roman"/>
          <w:b w:val="0"/>
          <w:bCs/>
        </w:rPr>
        <w:t xml:space="preserve">L’entreprise de nettoyage </w:t>
      </w:r>
      <w:proofErr w:type="spellStart"/>
      <w:r w:rsidR="00710D25" w:rsidRPr="000D16CA">
        <w:rPr>
          <w:rStyle w:val="lev"/>
          <w:rFonts w:ascii="Times New Roman" w:hAnsi="Times New Roman"/>
          <w:b w:val="0"/>
          <w:bCs/>
        </w:rPr>
        <w:t>Qualinet</w:t>
      </w:r>
      <w:proofErr w:type="spellEnd"/>
      <w:r w:rsidR="00710D25" w:rsidRPr="000D16CA">
        <w:rPr>
          <w:rStyle w:val="lev"/>
          <w:rFonts w:ascii="Times New Roman" w:hAnsi="Times New Roman"/>
          <w:b w:val="0"/>
          <w:bCs/>
        </w:rPr>
        <w:t xml:space="preserve"> a </w:t>
      </w:r>
      <w:r w:rsidR="00AA67A6">
        <w:rPr>
          <w:rStyle w:val="lev"/>
          <w:rFonts w:ascii="Times New Roman" w:hAnsi="Times New Roman"/>
          <w:b w:val="0"/>
          <w:bCs/>
        </w:rPr>
        <w:t xml:space="preserve">accepté d’offrir le service de </w:t>
      </w:r>
      <w:r w:rsidR="00710D25" w:rsidRPr="000D16CA">
        <w:rPr>
          <w:rStyle w:val="lev"/>
          <w:rFonts w:ascii="Times New Roman" w:hAnsi="Times New Roman"/>
          <w:b w:val="0"/>
          <w:bCs/>
        </w:rPr>
        <w:t>décontamination à domicile</w:t>
      </w:r>
      <w:r w:rsidR="00AA67A6">
        <w:rPr>
          <w:rStyle w:val="lev"/>
          <w:rFonts w:ascii="Times New Roman" w:hAnsi="Times New Roman"/>
          <w:b w:val="0"/>
          <w:bCs/>
        </w:rPr>
        <w:t>.</w:t>
      </w:r>
    </w:p>
    <w:p w:rsidR="002D21D5" w:rsidRPr="00D84BFD" w:rsidRDefault="00D84BFD" w:rsidP="00980019">
      <w:pPr>
        <w:pStyle w:val="Paragraphedeliste"/>
        <w:numPr>
          <w:ilvl w:val="0"/>
          <w:numId w:val="9"/>
        </w:numPr>
        <w:rPr>
          <w:rFonts w:ascii="Times New Roman" w:hAnsi="Times New Roman"/>
          <w:bCs/>
        </w:rPr>
      </w:pPr>
      <w:r>
        <w:rPr>
          <w:rStyle w:val="lev"/>
          <w:rFonts w:ascii="Times New Roman" w:hAnsi="Times New Roman"/>
          <w:b w:val="0"/>
          <w:bCs/>
        </w:rPr>
        <w:t>L</w:t>
      </w:r>
      <w:r w:rsidR="00AA67A6">
        <w:rPr>
          <w:rStyle w:val="lev"/>
          <w:rFonts w:ascii="Times New Roman" w:hAnsi="Times New Roman"/>
          <w:b w:val="0"/>
          <w:bCs/>
        </w:rPr>
        <w:t>a procédure pour les voyageurs</w:t>
      </w:r>
      <w:r w:rsidR="00C177AB">
        <w:rPr>
          <w:rStyle w:val="lev"/>
          <w:rFonts w:ascii="Times New Roman" w:hAnsi="Times New Roman"/>
          <w:b w:val="0"/>
          <w:bCs/>
        </w:rPr>
        <w:t xml:space="preserve"> à faible risque qui ont des rendez-vous</w:t>
      </w:r>
      <w:r w:rsidR="00AA67A6">
        <w:rPr>
          <w:rStyle w:val="lev"/>
          <w:rFonts w:ascii="Times New Roman" w:hAnsi="Times New Roman"/>
          <w:b w:val="0"/>
          <w:bCs/>
        </w:rPr>
        <w:t xml:space="preserve">  pour un suivi de santé a été allégée suite à la consultation</w:t>
      </w:r>
      <w:r w:rsidR="00710D25" w:rsidRPr="000D16CA">
        <w:rPr>
          <w:rStyle w:val="lev"/>
          <w:rFonts w:ascii="Times New Roman" w:hAnsi="Times New Roman"/>
          <w:b w:val="0"/>
          <w:bCs/>
        </w:rPr>
        <w:t xml:space="preserve"> du CINQ. Les voyageurs n</w:t>
      </w:r>
      <w:r w:rsidR="00AA67A6">
        <w:rPr>
          <w:rStyle w:val="lev"/>
          <w:rFonts w:ascii="Times New Roman" w:hAnsi="Times New Roman"/>
          <w:b w:val="0"/>
          <w:bCs/>
        </w:rPr>
        <w:t>e sont plus tenus d’</w:t>
      </w:r>
      <w:r w:rsidR="00710D25" w:rsidRPr="000D16CA">
        <w:rPr>
          <w:rStyle w:val="lev"/>
          <w:rFonts w:ascii="Times New Roman" w:hAnsi="Times New Roman"/>
          <w:b w:val="0"/>
          <w:bCs/>
        </w:rPr>
        <w:t xml:space="preserve">aviser les professionnels de la santé ni </w:t>
      </w:r>
      <w:r w:rsidR="00AA67A6">
        <w:rPr>
          <w:rStyle w:val="lev"/>
          <w:rFonts w:ascii="Times New Roman" w:hAnsi="Times New Roman"/>
          <w:b w:val="0"/>
          <w:bCs/>
        </w:rPr>
        <w:t xml:space="preserve">de </w:t>
      </w:r>
      <w:r w:rsidR="00710D25" w:rsidRPr="000D16CA">
        <w:rPr>
          <w:rStyle w:val="lev"/>
          <w:rFonts w:ascii="Times New Roman" w:hAnsi="Times New Roman"/>
          <w:b w:val="0"/>
          <w:bCs/>
        </w:rPr>
        <w:t>r</w:t>
      </w:r>
      <w:r w:rsidR="00AA67A6">
        <w:rPr>
          <w:rStyle w:val="lev"/>
          <w:rFonts w:ascii="Times New Roman" w:hAnsi="Times New Roman"/>
          <w:b w:val="0"/>
          <w:bCs/>
        </w:rPr>
        <w:t>e</w:t>
      </w:r>
      <w:r w:rsidR="00710D25" w:rsidRPr="000D16CA">
        <w:rPr>
          <w:rStyle w:val="lev"/>
          <w:rFonts w:ascii="Times New Roman" w:hAnsi="Times New Roman"/>
          <w:b w:val="0"/>
          <w:bCs/>
        </w:rPr>
        <w:t xml:space="preserve">porter un rendez-vous s’ils sont </w:t>
      </w:r>
      <w:r w:rsidR="00AA67A6">
        <w:rPr>
          <w:rStyle w:val="lev"/>
          <w:rFonts w:ascii="Times New Roman" w:hAnsi="Times New Roman"/>
          <w:b w:val="0"/>
          <w:bCs/>
        </w:rPr>
        <w:t xml:space="preserve">asymptomatiques </w:t>
      </w:r>
      <w:r w:rsidR="00710D25" w:rsidRPr="000D16CA">
        <w:rPr>
          <w:rStyle w:val="lev"/>
          <w:rFonts w:ascii="Times New Roman" w:hAnsi="Times New Roman"/>
          <w:b w:val="0"/>
          <w:bCs/>
        </w:rPr>
        <w:t xml:space="preserve"> le matin du rendez-vous</w:t>
      </w:r>
      <w:r w:rsidR="00AA67A6">
        <w:rPr>
          <w:rStyle w:val="lev"/>
          <w:rFonts w:ascii="Times New Roman" w:hAnsi="Times New Roman"/>
          <w:b w:val="0"/>
          <w:bCs/>
        </w:rPr>
        <w:t xml:space="preserve">. </w:t>
      </w:r>
      <w:r w:rsidR="00710D25" w:rsidRPr="000D16CA">
        <w:rPr>
          <w:rStyle w:val="lev"/>
          <w:rFonts w:ascii="Times New Roman" w:hAnsi="Times New Roman"/>
          <w:b w:val="0"/>
          <w:bCs/>
        </w:rPr>
        <w:t xml:space="preserve"> </w:t>
      </w:r>
      <w:r>
        <w:rPr>
          <w:rStyle w:val="lev"/>
          <w:rFonts w:ascii="Times New Roman" w:hAnsi="Times New Roman"/>
          <w:b w:val="0"/>
          <w:bCs/>
        </w:rPr>
        <w:t>Cependant</w:t>
      </w:r>
      <w:r w:rsidR="006F03E8">
        <w:rPr>
          <w:rStyle w:val="lev"/>
          <w:rFonts w:ascii="Times New Roman" w:hAnsi="Times New Roman"/>
          <w:b w:val="0"/>
          <w:bCs/>
        </w:rPr>
        <w:t xml:space="preserve">, il </w:t>
      </w:r>
      <w:r w:rsidR="00AA67A6">
        <w:rPr>
          <w:rStyle w:val="lev"/>
          <w:rFonts w:ascii="Times New Roman" w:hAnsi="Times New Roman"/>
          <w:b w:val="0"/>
          <w:bCs/>
        </w:rPr>
        <w:t xml:space="preserve">doit contacter la DRSP </w:t>
      </w:r>
      <w:r w:rsidR="00C177AB">
        <w:rPr>
          <w:rStyle w:val="lev"/>
          <w:rFonts w:ascii="Times New Roman" w:hAnsi="Times New Roman"/>
          <w:b w:val="0"/>
          <w:bCs/>
        </w:rPr>
        <w:t>le jour du rendez-vous</w:t>
      </w:r>
      <w:r>
        <w:rPr>
          <w:rStyle w:val="lev"/>
          <w:rFonts w:ascii="Times New Roman" w:hAnsi="Times New Roman"/>
          <w:b w:val="0"/>
          <w:bCs/>
        </w:rPr>
        <w:t xml:space="preserve"> </w:t>
      </w:r>
      <w:r w:rsidRPr="00D84BFD">
        <w:rPr>
          <w:rStyle w:val="lev"/>
          <w:rFonts w:ascii="Times New Roman" w:hAnsi="Times New Roman"/>
          <w:b w:val="0"/>
          <w:bCs/>
        </w:rPr>
        <w:t>afin de l’informer de son état de santé</w:t>
      </w:r>
      <w:r w:rsidRPr="00D84BFD">
        <w:rPr>
          <w:rFonts w:ascii="Arial" w:hAnsi="Arial" w:cs="Arial"/>
          <w:szCs w:val="20"/>
        </w:rPr>
        <w:t>.</w:t>
      </w:r>
    </w:p>
    <w:p w:rsidR="00FE54D2" w:rsidRPr="00D84BFD" w:rsidRDefault="00FE54D2" w:rsidP="00D84BFD">
      <w:pPr>
        <w:tabs>
          <w:tab w:val="left" w:pos="709"/>
        </w:tabs>
        <w:spacing w:before="60"/>
        <w:ind w:left="709"/>
        <w:jc w:val="both"/>
        <w:rPr>
          <w:sz w:val="22"/>
          <w:szCs w:val="22"/>
        </w:rPr>
      </w:pPr>
      <w:r w:rsidRPr="00D84BFD">
        <w:rPr>
          <w:sz w:val="22"/>
          <w:szCs w:val="22"/>
        </w:rPr>
        <w:t>Centre</w:t>
      </w:r>
      <w:r w:rsidR="001B42E9" w:rsidRPr="00D84BFD">
        <w:rPr>
          <w:sz w:val="22"/>
          <w:szCs w:val="22"/>
        </w:rPr>
        <w:t>s</w:t>
      </w:r>
      <w:r w:rsidRPr="00D84BFD">
        <w:rPr>
          <w:sz w:val="22"/>
          <w:szCs w:val="22"/>
        </w:rPr>
        <w:t xml:space="preserve"> désigné</w:t>
      </w:r>
      <w:r w:rsidR="001B42E9" w:rsidRPr="00D84BFD">
        <w:rPr>
          <w:sz w:val="22"/>
          <w:szCs w:val="22"/>
        </w:rPr>
        <w:t>s</w:t>
      </w:r>
    </w:p>
    <w:p w:rsidR="00710D25" w:rsidRPr="000D16CA" w:rsidRDefault="00710D25" w:rsidP="00980019">
      <w:pPr>
        <w:numPr>
          <w:ilvl w:val="0"/>
          <w:numId w:val="3"/>
        </w:numPr>
        <w:tabs>
          <w:tab w:val="left" w:pos="709"/>
        </w:tabs>
        <w:spacing w:before="60"/>
        <w:ind w:left="1429" w:hanging="357"/>
        <w:jc w:val="both"/>
        <w:rPr>
          <w:sz w:val="22"/>
          <w:szCs w:val="22"/>
        </w:rPr>
      </w:pPr>
      <w:r w:rsidRPr="000D16CA">
        <w:rPr>
          <w:sz w:val="22"/>
          <w:szCs w:val="22"/>
        </w:rPr>
        <w:t xml:space="preserve">Le mandat </w:t>
      </w:r>
      <w:r w:rsidR="00D84BFD">
        <w:rPr>
          <w:sz w:val="22"/>
          <w:szCs w:val="22"/>
        </w:rPr>
        <w:t>pour les c</w:t>
      </w:r>
      <w:r w:rsidRPr="000D16CA">
        <w:rPr>
          <w:sz w:val="22"/>
          <w:szCs w:val="22"/>
        </w:rPr>
        <w:t>entre</w:t>
      </w:r>
      <w:r w:rsidR="00D84BFD">
        <w:rPr>
          <w:sz w:val="22"/>
          <w:szCs w:val="22"/>
        </w:rPr>
        <w:t>s</w:t>
      </w:r>
      <w:r w:rsidRPr="000D16CA">
        <w:rPr>
          <w:sz w:val="22"/>
          <w:szCs w:val="22"/>
        </w:rPr>
        <w:t xml:space="preserve"> désigné</w:t>
      </w:r>
      <w:r w:rsidR="00D84BFD">
        <w:rPr>
          <w:sz w:val="22"/>
          <w:szCs w:val="22"/>
        </w:rPr>
        <w:t>s</w:t>
      </w:r>
      <w:r w:rsidRPr="000D16CA">
        <w:rPr>
          <w:sz w:val="22"/>
          <w:szCs w:val="22"/>
        </w:rPr>
        <w:t xml:space="preserve"> </w:t>
      </w:r>
      <w:r w:rsidR="00D84BFD">
        <w:rPr>
          <w:sz w:val="22"/>
          <w:szCs w:val="22"/>
        </w:rPr>
        <w:t>(</w:t>
      </w:r>
      <w:r w:rsidRPr="000D16CA">
        <w:rPr>
          <w:sz w:val="22"/>
          <w:szCs w:val="22"/>
        </w:rPr>
        <w:t>CHUM</w:t>
      </w:r>
      <w:r w:rsidR="00D84BFD">
        <w:rPr>
          <w:sz w:val="22"/>
          <w:szCs w:val="22"/>
        </w:rPr>
        <w:t xml:space="preserve">, </w:t>
      </w:r>
      <w:proofErr w:type="spellStart"/>
      <w:r w:rsidR="00D84BFD">
        <w:rPr>
          <w:sz w:val="22"/>
          <w:szCs w:val="22"/>
        </w:rPr>
        <w:t>CHUSte</w:t>
      </w:r>
      <w:proofErr w:type="spellEnd"/>
      <w:r w:rsidR="00D84BFD">
        <w:rPr>
          <w:sz w:val="22"/>
          <w:szCs w:val="22"/>
        </w:rPr>
        <w:t>-Justine)</w:t>
      </w:r>
      <w:r w:rsidRPr="000D16CA">
        <w:rPr>
          <w:sz w:val="22"/>
          <w:szCs w:val="22"/>
        </w:rPr>
        <w:t xml:space="preserve"> est présentement en révision par la DGSSMU. La DPSP a été consulté à cet effet.</w:t>
      </w:r>
      <w:r w:rsidR="00D84BFD">
        <w:rPr>
          <w:sz w:val="22"/>
          <w:szCs w:val="22"/>
        </w:rPr>
        <w:t xml:space="preserve"> Pour le moment, l</w:t>
      </w:r>
      <w:r w:rsidRPr="000D16CA">
        <w:rPr>
          <w:sz w:val="22"/>
          <w:szCs w:val="22"/>
        </w:rPr>
        <w:t xml:space="preserve">e mandat n’est pas élargi </w:t>
      </w:r>
      <w:r w:rsidR="00D84BFD">
        <w:rPr>
          <w:sz w:val="22"/>
          <w:szCs w:val="22"/>
        </w:rPr>
        <w:t xml:space="preserve">à </w:t>
      </w:r>
      <w:r w:rsidRPr="000D16CA">
        <w:rPr>
          <w:sz w:val="22"/>
          <w:szCs w:val="22"/>
        </w:rPr>
        <w:t xml:space="preserve">l’ensemble des </w:t>
      </w:r>
      <w:r w:rsidR="00745503" w:rsidRPr="000D16CA">
        <w:rPr>
          <w:sz w:val="22"/>
          <w:szCs w:val="22"/>
        </w:rPr>
        <w:t>fièvres</w:t>
      </w:r>
      <w:r w:rsidRPr="000D16CA">
        <w:rPr>
          <w:sz w:val="22"/>
          <w:szCs w:val="22"/>
        </w:rPr>
        <w:t xml:space="preserve"> hémorragiques.</w:t>
      </w:r>
    </w:p>
    <w:p w:rsidR="004A311C" w:rsidRPr="000C7595" w:rsidRDefault="00D84BFD" w:rsidP="00980019">
      <w:pPr>
        <w:numPr>
          <w:ilvl w:val="0"/>
          <w:numId w:val="3"/>
        </w:numPr>
        <w:tabs>
          <w:tab w:val="left" w:pos="709"/>
        </w:tabs>
        <w:spacing w:before="60"/>
        <w:ind w:left="1429" w:hanging="357"/>
        <w:jc w:val="both"/>
        <w:rPr>
          <w:sz w:val="22"/>
          <w:szCs w:val="22"/>
        </w:rPr>
      </w:pPr>
      <w:r w:rsidRPr="000C7595">
        <w:rPr>
          <w:sz w:val="22"/>
          <w:szCs w:val="22"/>
        </w:rPr>
        <w:t>En lien avec la cible 20 du Plan d’action</w:t>
      </w:r>
      <w:r w:rsidR="004A311C" w:rsidRPr="000C7595">
        <w:rPr>
          <w:sz w:val="22"/>
          <w:szCs w:val="22"/>
        </w:rPr>
        <w:t xml:space="preserve"> </w:t>
      </w:r>
      <w:r w:rsidRPr="000C7595">
        <w:rPr>
          <w:sz w:val="22"/>
          <w:szCs w:val="22"/>
        </w:rPr>
        <w:t>2015-2020, u</w:t>
      </w:r>
      <w:r w:rsidR="00710D25" w:rsidRPr="000C7595">
        <w:rPr>
          <w:sz w:val="22"/>
          <w:szCs w:val="22"/>
        </w:rPr>
        <w:t xml:space="preserve">ne réflexion </w:t>
      </w:r>
      <w:r w:rsidRPr="000C7595">
        <w:rPr>
          <w:sz w:val="22"/>
          <w:szCs w:val="22"/>
        </w:rPr>
        <w:t xml:space="preserve">s’amorce sur la faisabilité de mettre en place </w:t>
      </w:r>
      <w:r w:rsidR="00710D25" w:rsidRPr="000C7595">
        <w:rPr>
          <w:sz w:val="22"/>
          <w:szCs w:val="22"/>
        </w:rPr>
        <w:t xml:space="preserve">une unité de </w:t>
      </w:r>
      <w:proofErr w:type="spellStart"/>
      <w:r w:rsidR="00710D25" w:rsidRPr="000C7595">
        <w:rPr>
          <w:sz w:val="22"/>
          <w:szCs w:val="22"/>
        </w:rPr>
        <w:t>bioconfinement</w:t>
      </w:r>
      <w:proofErr w:type="spellEnd"/>
      <w:r w:rsidR="00710D25" w:rsidRPr="000C7595">
        <w:rPr>
          <w:sz w:val="22"/>
          <w:szCs w:val="22"/>
        </w:rPr>
        <w:t xml:space="preserve"> au Québec. </w:t>
      </w:r>
      <w:r w:rsidRPr="000C7595">
        <w:rPr>
          <w:sz w:val="22"/>
          <w:szCs w:val="22"/>
        </w:rPr>
        <w:t>Ceci n</w:t>
      </w:r>
      <w:r w:rsidR="004A311C" w:rsidRPr="000C7595">
        <w:rPr>
          <w:sz w:val="22"/>
          <w:szCs w:val="22"/>
        </w:rPr>
        <w:t xml:space="preserve">’étant </w:t>
      </w:r>
      <w:r w:rsidRPr="000C7595">
        <w:rPr>
          <w:sz w:val="22"/>
          <w:szCs w:val="22"/>
        </w:rPr>
        <w:t>pas prévu dans le plan fonctionnel et technique du nouveau CHUM</w:t>
      </w:r>
      <w:r w:rsidR="004A311C" w:rsidRPr="000C7595">
        <w:rPr>
          <w:sz w:val="22"/>
          <w:szCs w:val="22"/>
        </w:rPr>
        <w:t xml:space="preserve">, la réalisation d’une telle unité dans le nouveau site </w:t>
      </w:r>
      <w:r w:rsidR="00E86A70" w:rsidRPr="000C7595">
        <w:rPr>
          <w:sz w:val="22"/>
          <w:szCs w:val="22"/>
        </w:rPr>
        <w:t xml:space="preserve">du CHUM  </w:t>
      </w:r>
      <w:r w:rsidR="004A311C" w:rsidRPr="000C7595">
        <w:rPr>
          <w:sz w:val="22"/>
          <w:szCs w:val="22"/>
        </w:rPr>
        <w:t>semble très difficile.</w:t>
      </w:r>
      <w:r w:rsidRPr="000C7595">
        <w:rPr>
          <w:sz w:val="22"/>
          <w:szCs w:val="22"/>
        </w:rPr>
        <w:t xml:space="preserve"> </w:t>
      </w:r>
      <w:r w:rsidR="004A311C" w:rsidRPr="000C7595">
        <w:rPr>
          <w:sz w:val="22"/>
          <w:szCs w:val="22"/>
        </w:rPr>
        <w:t xml:space="preserve">D’autres établissements pourraient-ils accueillir une telle unité? </w:t>
      </w:r>
    </w:p>
    <w:p w:rsidR="00823DD9" w:rsidRPr="000C7595" w:rsidRDefault="00A36D73" w:rsidP="00980019">
      <w:pPr>
        <w:numPr>
          <w:ilvl w:val="0"/>
          <w:numId w:val="3"/>
        </w:numPr>
        <w:tabs>
          <w:tab w:val="left" w:pos="709"/>
        </w:tabs>
        <w:spacing w:before="60"/>
        <w:ind w:left="1429" w:hanging="357"/>
        <w:jc w:val="both"/>
        <w:rPr>
          <w:sz w:val="22"/>
          <w:szCs w:val="22"/>
        </w:rPr>
      </w:pPr>
      <w:r w:rsidRPr="000C7595">
        <w:rPr>
          <w:sz w:val="22"/>
          <w:szCs w:val="22"/>
        </w:rPr>
        <w:t xml:space="preserve">Mme </w:t>
      </w:r>
      <w:proofErr w:type="spellStart"/>
      <w:r w:rsidRPr="000C7595">
        <w:rPr>
          <w:sz w:val="22"/>
          <w:szCs w:val="22"/>
        </w:rPr>
        <w:t>Be</w:t>
      </w:r>
      <w:r w:rsidR="00E86A70" w:rsidRPr="000C7595">
        <w:rPr>
          <w:sz w:val="22"/>
          <w:szCs w:val="22"/>
        </w:rPr>
        <w:t>a</w:t>
      </w:r>
      <w:r w:rsidRPr="000C7595">
        <w:rPr>
          <w:sz w:val="22"/>
          <w:szCs w:val="22"/>
        </w:rPr>
        <w:t>udreau</w:t>
      </w:r>
      <w:proofErr w:type="spellEnd"/>
      <w:r w:rsidRPr="000C7595">
        <w:rPr>
          <w:sz w:val="22"/>
          <w:szCs w:val="22"/>
        </w:rPr>
        <w:t xml:space="preserve"> réitère l’importance des exercices de mise en situation qui doivent se faire régulièrement par les équipes de soins afin de maintenir leur</w:t>
      </w:r>
      <w:r w:rsidR="00406673" w:rsidRPr="000C7595">
        <w:rPr>
          <w:sz w:val="22"/>
          <w:szCs w:val="22"/>
        </w:rPr>
        <w:t>s</w:t>
      </w:r>
      <w:r w:rsidRPr="000C7595">
        <w:rPr>
          <w:sz w:val="22"/>
          <w:szCs w:val="22"/>
        </w:rPr>
        <w:t xml:space="preserve"> compétences à jour.</w:t>
      </w:r>
      <w:r w:rsidR="00406673" w:rsidRPr="000C7595">
        <w:rPr>
          <w:sz w:val="22"/>
          <w:szCs w:val="22"/>
        </w:rPr>
        <w:t xml:space="preserve"> Dr. Savard confirme que ce type d’</w:t>
      </w:r>
      <w:r w:rsidR="00AA5373" w:rsidRPr="000C7595">
        <w:rPr>
          <w:sz w:val="22"/>
          <w:szCs w:val="22"/>
        </w:rPr>
        <w:t xml:space="preserve">exercice est prévu de manière répétitive au CHUM. </w:t>
      </w:r>
      <w:r w:rsidR="00E86A70" w:rsidRPr="000C7595">
        <w:rPr>
          <w:sz w:val="22"/>
          <w:szCs w:val="22"/>
        </w:rPr>
        <w:t xml:space="preserve">Par ailleurs, un des moyens de s’assurer qu’une installation puisse dispenser en toute sécurité les soins à un cas de MVE,  </w:t>
      </w:r>
      <w:r w:rsidR="00DD1FF7" w:rsidRPr="000C7595">
        <w:rPr>
          <w:sz w:val="22"/>
          <w:szCs w:val="22"/>
        </w:rPr>
        <w:t xml:space="preserve">serait </w:t>
      </w:r>
      <w:r w:rsidR="00E86A70" w:rsidRPr="000C7595">
        <w:rPr>
          <w:sz w:val="22"/>
          <w:szCs w:val="22"/>
        </w:rPr>
        <w:t xml:space="preserve">de </w:t>
      </w:r>
      <w:r w:rsidR="00DD1FF7" w:rsidRPr="000C7595">
        <w:rPr>
          <w:sz w:val="22"/>
          <w:szCs w:val="22"/>
        </w:rPr>
        <w:t xml:space="preserve">mettre en place </w:t>
      </w:r>
      <w:r w:rsidR="00E86A70" w:rsidRPr="000C7595">
        <w:rPr>
          <w:sz w:val="22"/>
          <w:szCs w:val="22"/>
        </w:rPr>
        <w:t>une équipe</w:t>
      </w:r>
      <w:r w:rsidR="00DD1FF7" w:rsidRPr="000C7595">
        <w:rPr>
          <w:sz w:val="22"/>
          <w:szCs w:val="22"/>
        </w:rPr>
        <w:t xml:space="preserve"> </w:t>
      </w:r>
      <w:r w:rsidR="00E86A70" w:rsidRPr="000C7595">
        <w:rPr>
          <w:sz w:val="22"/>
          <w:szCs w:val="22"/>
        </w:rPr>
        <w:t xml:space="preserve">dédiée  (25-30 personnes ?) dont la formation serait </w:t>
      </w:r>
      <w:r w:rsidR="006F03E8">
        <w:rPr>
          <w:sz w:val="22"/>
          <w:szCs w:val="22"/>
        </w:rPr>
        <w:t xml:space="preserve">mise </w:t>
      </w:r>
      <w:r w:rsidR="00E86A70" w:rsidRPr="000C7595">
        <w:rPr>
          <w:sz w:val="22"/>
          <w:szCs w:val="22"/>
        </w:rPr>
        <w:t xml:space="preserve">à jour de façon régulière. </w:t>
      </w:r>
    </w:p>
    <w:p w:rsidR="00823DD9" w:rsidRPr="000C7595" w:rsidRDefault="00B25D1B" w:rsidP="00980019">
      <w:pPr>
        <w:numPr>
          <w:ilvl w:val="0"/>
          <w:numId w:val="3"/>
        </w:numPr>
        <w:tabs>
          <w:tab w:val="left" w:pos="709"/>
        </w:tabs>
        <w:spacing w:before="60"/>
        <w:ind w:left="1429" w:hanging="357"/>
        <w:jc w:val="both"/>
        <w:rPr>
          <w:sz w:val="22"/>
          <w:szCs w:val="22"/>
        </w:rPr>
      </w:pPr>
      <w:proofErr w:type="spellStart"/>
      <w:r w:rsidRPr="000C7595">
        <w:rPr>
          <w:sz w:val="22"/>
          <w:szCs w:val="22"/>
        </w:rPr>
        <w:t>Dre</w:t>
      </w:r>
      <w:proofErr w:type="spellEnd"/>
      <w:r w:rsidRPr="000C7595">
        <w:rPr>
          <w:sz w:val="22"/>
          <w:szCs w:val="22"/>
        </w:rPr>
        <w:t xml:space="preserve"> </w:t>
      </w:r>
      <w:proofErr w:type="spellStart"/>
      <w:r w:rsidRPr="000C7595">
        <w:rPr>
          <w:sz w:val="22"/>
          <w:szCs w:val="22"/>
        </w:rPr>
        <w:t>Galarneau</w:t>
      </w:r>
      <w:proofErr w:type="spellEnd"/>
      <w:r w:rsidRPr="000C7595">
        <w:rPr>
          <w:sz w:val="22"/>
          <w:szCs w:val="22"/>
        </w:rPr>
        <w:t xml:space="preserve"> suggère</w:t>
      </w:r>
      <w:r w:rsidR="00E86A70" w:rsidRPr="000C7595">
        <w:rPr>
          <w:sz w:val="22"/>
          <w:szCs w:val="22"/>
        </w:rPr>
        <w:t xml:space="preserve"> à nouveau que le </w:t>
      </w:r>
      <w:r w:rsidRPr="000C7595">
        <w:rPr>
          <w:sz w:val="22"/>
          <w:szCs w:val="22"/>
        </w:rPr>
        <w:t xml:space="preserve"> modèle utilisé aux États-Unis</w:t>
      </w:r>
      <w:r w:rsidR="00E86A70" w:rsidRPr="000C7595">
        <w:rPr>
          <w:sz w:val="22"/>
          <w:szCs w:val="22"/>
        </w:rPr>
        <w:t xml:space="preserve"> soit retenu</w:t>
      </w:r>
      <w:r w:rsidR="00DD1FF7" w:rsidRPr="000C7595">
        <w:rPr>
          <w:sz w:val="22"/>
          <w:szCs w:val="22"/>
        </w:rPr>
        <w:t xml:space="preserve"> à savoir :</w:t>
      </w:r>
    </w:p>
    <w:p w:rsidR="00823DD9" w:rsidRDefault="00823DD9" w:rsidP="00823DD9">
      <w:pPr>
        <w:tabs>
          <w:tab w:val="left" w:pos="709"/>
        </w:tabs>
        <w:spacing w:before="60"/>
        <w:ind w:left="1418"/>
        <w:jc w:val="both"/>
        <w:rPr>
          <w:sz w:val="22"/>
          <w:szCs w:val="22"/>
        </w:rPr>
      </w:pPr>
      <w:r w:rsidRPr="000C7595">
        <w:rPr>
          <w:sz w:val="22"/>
          <w:szCs w:val="22"/>
        </w:rPr>
        <w:t>-</w:t>
      </w:r>
      <w:r w:rsidR="00DD1FF7" w:rsidRPr="000C7595">
        <w:rPr>
          <w:sz w:val="22"/>
          <w:szCs w:val="22"/>
        </w:rPr>
        <w:t xml:space="preserve"> </w:t>
      </w:r>
      <w:r w:rsidR="00E86A70" w:rsidRPr="000C7595">
        <w:rPr>
          <w:sz w:val="22"/>
          <w:szCs w:val="22"/>
        </w:rPr>
        <w:t xml:space="preserve"> </w:t>
      </w:r>
      <w:r w:rsidR="00B25D1B" w:rsidRPr="000C7595">
        <w:rPr>
          <w:sz w:val="22"/>
          <w:szCs w:val="22"/>
        </w:rPr>
        <w:t xml:space="preserve">tous les </w:t>
      </w:r>
      <w:r w:rsidRPr="000C7595">
        <w:rPr>
          <w:sz w:val="22"/>
          <w:szCs w:val="22"/>
        </w:rPr>
        <w:t>hôpitaux</w:t>
      </w:r>
      <w:r>
        <w:rPr>
          <w:sz w:val="22"/>
          <w:szCs w:val="22"/>
        </w:rPr>
        <w:t xml:space="preserve"> </w:t>
      </w:r>
      <w:r w:rsidR="000C7595">
        <w:rPr>
          <w:sz w:val="22"/>
          <w:szCs w:val="22"/>
        </w:rPr>
        <w:t>d</w:t>
      </w:r>
      <w:r w:rsidR="001D28E7">
        <w:rPr>
          <w:sz w:val="22"/>
          <w:szCs w:val="22"/>
        </w:rPr>
        <w:t>oiven</w:t>
      </w:r>
      <w:r w:rsidR="000C7595">
        <w:rPr>
          <w:sz w:val="22"/>
          <w:szCs w:val="22"/>
        </w:rPr>
        <w:t xml:space="preserve">t être </w:t>
      </w:r>
      <w:r w:rsidR="00DD1FF7">
        <w:rPr>
          <w:sz w:val="22"/>
          <w:szCs w:val="22"/>
        </w:rPr>
        <w:t xml:space="preserve">en mesure </w:t>
      </w:r>
      <w:r w:rsidR="00B25D1B" w:rsidRPr="004A311C">
        <w:rPr>
          <w:sz w:val="22"/>
          <w:szCs w:val="22"/>
        </w:rPr>
        <w:t xml:space="preserve">de recevoir </w:t>
      </w:r>
      <w:r>
        <w:rPr>
          <w:sz w:val="22"/>
          <w:szCs w:val="22"/>
        </w:rPr>
        <w:t>et d’effectuer le questionnaire initial pour tout voyageur qui se présenterait fortuitement à l’urgence;</w:t>
      </w:r>
    </w:p>
    <w:p w:rsidR="00823DD9" w:rsidRDefault="00823DD9" w:rsidP="00823DD9">
      <w:pPr>
        <w:tabs>
          <w:tab w:val="left" w:pos="709"/>
        </w:tabs>
        <w:spacing w:before="60"/>
        <w:ind w:left="1418"/>
        <w:jc w:val="both"/>
        <w:rPr>
          <w:sz w:val="22"/>
          <w:szCs w:val="22"/>
        </w:rPr>
      </w:pPr>
      <w:r>
        <w:rPr>
          <w:sz w:val="22"/>
          <w:szCs w:val="22"/>
        </w:rPr>
        <w:t xml:space="preserve">- </w:t>
      </w:r>
      <w:r w:rsidR="00DD1FF7">
        <w:rPr>
          <w:sz w:val="22"/>
          <w:szCs w:val="22"/>
        </w:rPr>
        <w:t xml:space="preserve"> </w:t>
      </w:r>
      <w:r>
        <w:rPr>
          <w:sz w:val="22"/>
          <w:szCs w:val="22"/>
        </w:rPr>
        <w:t xml:space="preserve">si </w:t>
      </w:r>
      <w:r w:rsidR="00DD1FF7">
        <w:rPr>
          <w:sz w:val="22"/>
          <w:szCs w:val="22"/>
        </w:rPr>
        <w:t>suspicion de MVE au</w:t>
      </w:r>
      <w:r>
        <w:rPr>
          <w:sz w:val="22"/>
          <w:szCs w:val="22"/>
        </w:rPr>
        <w:t xml:space="preserve"> triage ou </w:t>
      </w:r>
      <w:r w:rsidR="000C7595">
        <w:rPr>
          <w:sz w:val="22"/>
          <w:szCs w:val="22"/>
        </w:rPr>
        <w:t xml:space="preserve">au </w:t>
      </w:r>
      <w:r w:rsidR="00DD1FF7">
        <w:rPr>
          <w:sz w:val="22"/>
          <w:szCs w:val="22"/>
        </w:rPr>
        <w:t>questionnaire médical</w:t>
      </w:r>
      <w:r>
        <w:rPr>
          <w:sz w:val="22"/>
          <w:szCs w:val="22"/>
        </w:rPr>
        <w:t>, le malade</w:t>
      </w:r>
      <w:r w:rsidRPr="004A311C">
        <w:rPr>
          <w:sz w:val="22"/>
          <w:szCs w:val="22"/>
        </w:rPr>
        <w:t xml:space="preserve"> </w:t>
      </w:r>
      <w:r>
        <w:rPr>
          <w:sz w:val="22"/>
          <w:szCs w:val="22"/>
        </w:rPr>
        <w:t xml:space="preserve">est </w:t>
      </w:r>
      <w:r w:rsidRPr="004A311C">
        <w:rPr>
          <w:sz w:val="22"/>
          <w:szCs w:val="22"/>
        </w:rPr>
        <w:t xml:space="preserve">transféré dans </w:t>
      </w:r>
      <w:r>
        <w:rPr>
          <w:sz w:val="22"/>
          <w:szCs w:val="22"/>
        </w:rPr>
        <w:t xml:space="preserve">un </w:t>
      </w:r>
      <w:r w:rsidRPr="004A311C">
        <w:rPr>
          <w:sz w:val="22"/>
          <w:szCs w:val="22"/>
        </w:rPr>
        <w:t xml:space="preserve">centre </w:t>
      </w:r>
      <w:r>
        <w:rPr>
          <w:sz w:val="22"/>
          <w:szCs w:val="22"/>
        </w:rPr>
        <w:t xml:space="preserve">«intermédiaire» </w:t>
      </w:r>
      <w:r w:rsidRPr="004A311C">
        <w:rPr>
          <w:sz w:val="22"/>
          <w:szCs w:val="22"/>
        </w:rPr>
        <w:t xml:space="preserve">pour </w:t>
      </w:r>
      <w:r>
        <w:rPr>
          <w:sz w:val="22"/>
          <w:szCs w:val="22"/>
        </w:rPr>
        <w:t>l’</w:t>
      </w:r>
      <w:r w:rsidRPr="004A311C">
        <w:rPr>
          <w:sz w:val="22"/>
          <w:szCs w:val="22"/>
        </w:rPr>
        <w:t>investigation</w:t>
      </w:r>
      <w:r>
        <w:rPr>
          <w:sz w:val="22"/>
          <w:szCs w:val="22"/>
        </w:rPr>
        <w:t xml:space="preserve"> et l’attente des résultats; </w:t>
      </w:r>
    </w:p>
    <w:p w:rsidR="00823DD9" w:rsidRDefault="00823DD9" w:rsidP="00823DD9">
      <w:pPr>
        <w:tabs>
          <w:tab w:val="left" w:pos="709"/>
        </w:tabs>
        <w:spacing w:before="60"/>
        <w:ind w:left="1418"/>
        <w:jc w:val="both"/>
        <w:rPr>
          <w:sz w:val="22"/>
          <w:szCs w:val="22"/>
        </w:rPr>
      </w:pPr>
      <w:r>
        <w:rPr>
          <w:sz w:val="22"/>
          <w:szCs w:val="22"/>
        </w:rPr>
        <w:t xml:space="preserve">- si confirmation du diagnostic, </w:t>
      </w:r>
      <w:r w:rsidR="000C7595">
        <w:rPr>
          <w:sz w:val="22"/>
          <w:szCs w:val="22"/>
        </w:rPr>
        <w:t xml:space="preserve">le </w:t>
      </w:r>
      <w:r>
        <w:rPr>
          <w:sz w:val="22"/>
          <w:szCs w:val="22"/>
        </w:rPr>
        <w:t xml:space="preserve">malade </w:t>
      </w:r>
      <w:r w:rsidR="000C7595">
        <w:rPr>
          <w:sz w:val="22"/>
          <w:szCs w:val="22"/>
        </w:rPr>
        <w:t>est tra</w:t>
      </w:r>
      <w:bookmarkStart w:id="0" w:name="_GoBack"/>
      <w:bookmarkEnd w:id="0"/>
      <w:r w:rsidR="000C7595">
        <w:rPr>
          <w:sz w:val="22"/>
          <w:szCs w:val="22"/>
        </w:rPr>
        <w:t xml:space="preserve">nsféré </w:t>
      </w:r>
      <w:r>
        <w:rPr>
          <w:sz w:val="22"/>
          <w:szCs w:val="22"/>
        </w:rPr>
        <w:t>à l’un des deux centres désignés pour le traitement</w:t>
      </w:r>
      <w:r w:rsidR="000C7595">
        <w:rPr>
          <w:sz w:val="22"/>
          <w:szCs w:val="22"/>
        </w:rPr>
        <w:t>;</w:t>
      </w:r>
      <w:r>
        <w:rPr>
          <w:sz w:val="22"/>
          <w:szCs w:val="22"/>
        </w:rPr>
        <w:t xml:space="preserve">   </w:t>
      </w:r>
    </w:p>
    <w:p w:rsidR="00823DD9" w:rsidRDefault="000C7595" w:rsidP="00823DD9">
      <w:pPr>
        <w:tabs>
          <w:tab w:val="left" w:pos="709"/>
        </w:tabs>
        <w:spacing w:before="60"/>
        <w:ind w:left="1418"/>
        <w:jc w:val="both"/>
        <w:rPr>
          <w:sz w:val="22"/>
          <w:szCs w:val="22"/>
        </w:rPr>
      </w:pPr>
      <w:r>
        <w:rPr>
          <w:sz w:val="22"/>
          <w:szCs w:val="22"/>
        </w:rPr>
        <w:t>- t</w:t>
      </w:r>
      <w:r w:rsidR="00823DD9">
        <w:rPr>
          <w:sz w:val="22"/>
          <w:szCs w:val="22"/>
        </w:rPr>
        <w:t>ous les voyageurs</w:t>
      </w:r>
      <w:r>
        <w:rPr>
          <w:sz w:val="22"/>
          <w:szCs w:val="22"/>
        </w:rPr>
        <w:t xml:space="preserve"> en contact avec la DSP et  présentant des symptômes évocateurs d’une MVE devraient d’emblée être référé au centre «intermédiaire» pour l’investigation. </w:t>
      </w:r>
    </w:p>
    <w:p w:rsidR="000C7595" w:rsidRDefault="000C7595" w:rsidP="00823DD9">
      <w:pPr>
        <w:tabs>
          <w:tab w:val="left" w:pos="709"/>
        </w:tabs>
        <w:spacing w:before="60"/>
        <w:ind w:left="1418"/>
        <w:jc w:val="both"/>
        <w:rPr>
          <w:sz w:val="22"/>
          <w:szCs w:val="22"/>
        </w:rPr>
      </w:pPr>
    </w:p>
    <w:p w:rsidR="001D28E7" w:rsidRDefault="00823DD9" w:rsidP="001D28E7">
      <w:pPr>
        <w:pBdr>
          <w:top w:val="single" w:sz="4" w:space="1" w:color="auto"/>
          <w:left w:val="single" w:sz="4" w:space="4" w:color="auto"/>
          <w:bottom w:val="single" w:sz="4" w:space="1" w:color="auto"/>
          <w:right w:val="single" w:sz="4" w:space="4" w:color="auto"/>
        </w:pBdr>
        <w:tabs>
          <w:tab w:val="left" w:pos="709"/>
        </w:tabs>
        <w:spacing w:before="60"/>
        <w:ind w:left="1418"/>
        <w:jc w:val="both"/>
        <w:rPr>
          <w:sz w:val="22"/>
          <w:szCs w:val="22"/>
        </w:rPr>
      </w:pPr>
      <w:r>
        <w:rPr>
          <w:sz w:val="22"/>
          <w:szCs w:val="22"/>
        </w:rPr>
        <w:t xml:space="preserve"> </w:t>
      </w:r>
      <w:r w:rsidR="00DD1FF7" w:rsidRPr="001D28E7">
        <w:rPr>
          <w:sz w:val="22"/>
          <w:szCs w:val="22"/>
        </w:rPr>
        <w:t>U</w:t>
      </w:r>
      <w:r w:rsidR="00B25D1B" w:rsidRPr="001D28E7">
        <w:rPr>
          <w:sz w:val="22"/>
          <w:szCs w:val="22"/>
        </w:rPr>
        <w:t xml:space="preserve">ne </w:t>
      </w:r>
      <w:r w:rsidR="00AA32B1" w:rsidRPr="001D28E7">
        <w:rPr>
          <w:sz w:val="22"/>
          <w:szCs w:val="22"/>
        </w:rPr>
        <w:t>réflexion</w:t>
      </w:r>
      <w:r w:rsidR="00B25D1B" w:rsidRPr="001D28E7">
        <w:rPr>
          <w:sz w:val="22"/>
          <w:szCs w:val="22"/>
        </w:rPr>
        <w:t xml:space="preserve"> doit se poursuivre au niveau du MSSS </w:t>
      </w:r>
      <w:r w:rsidR="00DD1FF7" w:rsidRPr="001D28E7">
        <w:rPr>
          <w:sz w:val="22"/>
          <w:szCs w:val="22"/>
        </w:rPr>
        <w:t xml:space="preserve"> sur </w:t>
      </w:r>
      <w:r w:rsidR="00B25D1B" w:rsidRPr="001D28E7">
        <w:rPr>
          <w:sz w:val="22"/>
          <w:szCs w:val="22"/>
        </w:rPr>
        <w:t>la nécessité d’avoir des centre</w:t>
      </w:r>
      <w:r w:rsidR="00E86A70" w:rsidRPr="001D28E7">
        <w:rPr>
          <w:sz w:val="22"/>
          <w:szCs w:val="22"/>
        </w:rPr>
        <w:t>s</w:t>
      </w:r>
      <w:r w:rsidR="00B25D1B" w:rsidRPr="001D28E7">
        <w:rPr>
          <w:sz w:val="22"/>
          <w:szCs w:val="22"/>
        </w:rPr>
        <w:t xml:space="preserve"> </w:t>
      </w:r>
      <w:r w:rsidR="000C7595" w:rsidRPr="001D28E7">
        <w:rPr>
          <w:sz w:val="22"/>
          <w:szCs w:val="22"/>
        </w:rPr>
        <w:t>«</w:t>
      </w:r>
      <w:r w:rsidR="00AA32B1" w:rsidRPr="001D28E7">
        <w:rPr>
          <w:sz w:val="22"/>
          <w:szCs w:val="22"/>
        </w:rPr>
        <w:t>intermédiaires</w:t>
      </w:r>
      <w:r w:rsidR="000C7595" w:rsidRPr="001D28E7">
        <w:rPr>
          <w:sz w:val="22"/>
          <w:szCs w:val="22"/>
        </w:rPr>
        <w:t>»</w:t>
      </w:r>
      <w:r w:rsidR="00B25D1B" w:rsidRPr="001D28E7">
        <w:rPr>
          <w:sz w:val="22"/>
          <w:szCs w:val="22"/>
        </w:rPr>
        <w:t xml:space="preserve"> </w:t>
      </w:r>
      <w:r w:rsidR="00DD1FF7" w:rsidRPr="001D28E7">
        <w:rPr>
          <w:sz w:val="22"/>
          <w:szCs w:val="22"/>
        </w:rPr>
        <w:t>pour l’investigation initiale</w:t>
      </w:r>
      <w:r w:rsidR="000C7595" w:rsidRPr="001D28E7">
        <w:rPr>
          <w:sz w:val="22"/>
          <w:szCs w:val="22"/>
        </w:rPr>
        <w:t xml:space="preserve"> d’un voyageur présentant des symptômes compatibles avec la  MVE</w:t>
      </w:r>
      <w:r w:rsidR="00DD1FF7" w:rsidRPr="001D28E7">
        <w:rPr>
          <w:sz w:val="22"/>
          <w:szCs w:val="22"/>
        </w:rPr>
        <w:t>.</w:t>
      </w:r>
      <w:r w:rsidR="001D28E7" w:rsidRPr="001D28E7">
        <w:rPr>
          <w:sz w:val="22"/>
          <w:szCs w:val="22"/>
        </w:rPr>
        <w:t xml:space="preserve"> </w:t>
      </w:r>
      <w:r w:rsidR="000C7595" w:rsidRPr="001D28E7">
        <w:rPr>
          <w:sz w:val="22"/>
          <w:szCs w:val="22"/>
        </w:rPr>
        <w:t xml:space="preserve">Suite à la confirmation d’un cas, </w:t>
      </w:r>
      <w:r w:rsidR="001D28E7" w:rsidRPr="001D28E7">
        <w:rPr>
          <w:sz w:val="22"/>
          <w:szCs w:val="22"/>
        </w:rPr>
        <w:t xml:space="preserve">le transfert dans l’un </w:t>
      </w:r>
      <w:r w:rsidR="00B25D1B" w:rsidRPr="001D28E7">
        <w:rPr>
          <w:sz w:val="22"/>
          <w:szCs w:val="22"/>
        </w:rPr>
        <w:t xml:space="preserve"> </w:t>
      </w:r>
      <w:r w:rsidR="00DD1FF7" w:rsidRPr="001D28E7">
        <w:rPr>
          <w:sz w:val="22"/>
          <w:szCs w:val="22"/>
        </w:rPr>
        <w:t xml:space="preserve"> </w:t>
      </w:r>
      <w:r w:rsidR="001D28E7" w:rsidRPr="001D28E7">
        <w:rPr>
          <w:sz w:val="22"/>
          <w:szCs w:val="22"/>
        </w:rPr>
        <w:t xml:space="preserve">des </w:t>
      </w:r>
      <w:r w:rsidR="00DD1FF7" w:rsidRPr="001D28E7">
        <w:rPr>
          <w:sz w:val="22"/>
          <w:szCs w:val="22"/>
        </w:rPr>
        <w:t xml:space="preserve"> deux centres désignés</w:t>
      </w:r>
      <w:r w:rsidR="001D28E7" w:rsidRPr="001D28E7">
        <w:rPr>
          <w:sz w:val="22"/>
          <w:szCs w:val="22"/>
        </w:rPr>
        <w:t xml:space="preserve"> </w:t>
      </w:r>
      <w:r w:rsidR="00DD1FF7" w:rsidRPr="001D28E7">
        <w:rPr>
          <w:sz w:val="22"/>
          <w:szCs w:val="22"/>
        </w:rPr>
        <w:t xml:space="preserve"> </w:t>
      </w:r>
      <w:r w:rsidR="001D28E7" w:rsidRPr="001D28E7">
        <w:rPr>
          <w:sz w:val="22"/>
          <w:szCs w:val="22"/>
        </w:rPr>
        <w:t xml:space="preserve">est requis pour recevoir les soins et </w:t>
      </w:r>
      <w:r w:rsidR="00DD1FF7" w:rsidRPr="001D28E7">
        <w:rPr>
          <w:sz w:val="22"/>
          <w:szCs w:val="22"/>
        </w:rPr>
        <w:t xml:space="preserve"> traitement</w:t>
      </w:r>
      <w:r w:rsidR="001D28E7" w:rsidRPr="001D28E7">
        <w:rPr>
          <w:sz w:val="22"/>
          <w:szCs w:val="22"/>
        </w:rPr>
        <w:t>s appropriés.</w:t>
      </w:r>
    </w:p>
    <w:p w:rsidR="001D28E7" w:rsidRDefault="001D28E7" w:rsidP="00823DD9">
      <w:pPr>
        <w:tabs>
          <w:tab w:val="left" w:pos="709"/>
        </w:tabs>
        <w:spacing w:before="60"/>
        <w:ind w:left="1418"/>
        <w:jc w:val="both"/>
        <w:rPr>
          <w:sz w:val="22"/>
          <w:szCs w:val="22"/>
        </w:rPr>
      </w:pPr>
    </w:p>
    <w:p w:rsidR="00FE54D2" w:rsidRPr="000D16CA" w:rsidRDefault="00FE54D2" w:rsidP="001D28E7">
      <w:pPr>
        <w:tabs>
          <w:tab w:val="left" w:pos="709"/>
        </w:tabs>
        <w:spacing w:before="60"/>
        <w:ind w:left="709"/>
        <w:jc w:val="both"/>
        <w:rPr>
          <w:sz w:val="22"/>
          <w:szCs w:val="22"/>
        </w:rPr>
      </w:pPr>
      <w:r w:rsidRPr="000D16CA">
        <w:rPr>
          <w:sz w:val="22"/>
          <w:szCs w:val="22"/>
        </w:rPr>
        <w:t>Équipement de protection individuelle</w:t>
      </w:r>
      <w:r w:rsidR="006F03E8">
        <w:rPr>
          <w:sz w:val="22"/>
          <w:szCs w:val="22"/>
        </w:rPr>
        <w:t xml:space="preserve"> (EPI)</w:t>
      </w:r>
      <w:r w:rsidRPr="000D16CA">
        <w:rPr>
          <w:sz w:val="22"/>
          <w:szCs w:val="22"/>
        </w:rPr>
        <w:t> </w:t>
      </w:r>
    </w:p>
    <w:p w:rsidR="0026236F" w:rsidRPr="000D16CA" w:rsidRDefault="001D28E7" w:rsidP="0026236F">
      <w:pPr>
        <w:pStyle w:val="Paragraphedeliste"/>
        <w:numPr>
          <w:ilvl w:val="0"/>
          <w:numId w:val="3"/>
        </w:numPr>
        <w:rPr>
          <w:rStyle w:val="lev"/>
          <w:rFonts w:ascii="Times New Roman" w:hAnsi="Times New Roman"/>
          <w:b w:val="0"/>
          <w:bCs/>
        </w:rPr>
      </w:pPr>
      <w:r w:rsidRPr="000D16CA">
        <w:rPr>
          <w:rStyle w:val="lev"/>
          <w:rFonts w:ascii="Times New Roman" w:hAnsi="Times New Roman"/>
          <w:b w:val="0"/>
          <w:bCs/>
        </w:rPr>
        <w:t xml:space="preserve"> </w:t>
      </w:r>
      <w:r w:rsidR="00852FB7" w:rsidRPr="000D16CA">
        <w:rPr>
          <w:rStyle w:val="lev"/>
          <w:rFonts w:ascii="Times New Roman" w:hAnsi="Times New Roman"/>
          <w:b w:val="0"/>
          <w:bCs/>
        </w:rPr>
        <w:t>L’équipement transitoire est disponible</w:t>
      </w:r>
      <w:r>
        <w:rPr>
          <w:rStyle w:val="lev"/>
          <w:rFonts w:ascii="Times New Roman" w:hAnsi="Times New Roman"/>
          <w:b w:val="0"/>
          <w:bCs/>
        </w:rPr>
        <w:t xml:space="preserve"> dans tous les hôpitaux du Québec. </w:t>
      </w:r>
      <w:r w:rsidR="00852FB7" w:rsidRPr="000D16CA">
        <w:rPr>
          <w:rStyle w:val="lev"/>
          <w:rFonts w:ascii="Times New Roman" w:hAnsi="Times New Roman"/>
          <w:b w:val="0"/>
          <w:bCs/>
        </w:rPr>
        <w:t xml:space="preserve"> </w:t>
      </w:r>
      <w:r>
        <w:rPr>
          <w:rStyle w:val="lev"/>
          <w:rFonts w:ascii="Times New Roman" w:hAnsi="Times New Roman"/>
          <w:b w:val="0"/>
          <w:bCs/>
        </w:rPr>
        <w:t>U</w:t>
      </w:r>
      <w:r w:rsidR="00852FB7" w:rsidRPr="000D16CA">
        <w:rPr>
          <w:rStyle w:val="lev"/>
          <w:rFonts w:ascii="Times New Roman" w:hAnsi="Times New Roman"/>
          <w:b w:val="0"/>
          <w:bCs/>
        </w:rPr>
        <w:t xml:space="preserve">n tablier imperméable </w:t>
      </w:r>
      <w:r>
        <w:rPr>
          <w:rStyle w:val="lev"/>
          <w:rFonts w:ascii="Times New Roman" w:hAnsi="Times New Roman"/>
          <w:b w:val="0"/>
          <w:bCs/>
        </w:rPr>
        <w:t xml:space="preserve">est </w:t>
      </w:r>
      <w:r w:rsidR="00852FB7" w:rsidRPr="000D16CA">
        <w:rPr>
          <w:rStyle w:val="lev"/>
          <w:rFonts w:ascii="Times New Roman" w:hAnsi="Times New Roman"/>
          <w:b w:val="0"/>
          <w:bCs/>
        </w:rPr>
        <w:t>porté par-dessus la blouse transitoire</w:t>
      </w:r>
      <w:r>
        <w:rPr>
          <w:rStyle w:val="lev"/>
          <w:rFonts w:ascii="Times New Roman" w:hAnsi="Times New Roman"/>
          <w:b w:val="0"/>
          <w:bCs/>
        </w:rPr>
        <w:t xml:space="preserve"> afin d’</w:t>
      </w:r>
      <w:r w:rsidRPr="000D16CA">
        <w:rPr>
          <w:rStyle w:val="lev"/>
          <w:rFonts w:ascii="Times New Roman" w:hAnsi="Times New Roman"/>
          <w:b w:val="0"/>
          <w:bCs/>
        </w:rPr>
        <w:t>assurer la sécurité du personnel</w:t>
      </w:r>
      <w:r>
        <w:rPr>
          <w:rStyle w:val="lev"/>
          <w:rFonts w:ascii="Times New Roman" w:hAnsi="Times New Roman"/>
          <w:b w:val="0"/>
          <w:bCs/>
        </w:rPr>
        <w:t>.</w:t>
      </w:r>
      <w:r w:rsidR="0026236F" w:rsidRPr="0026236F">
        <w:rPr>
          <w:rStyle w:val="lev"/>
          <w:rFonts w:ascii="Times New Roman" w:hAnsi="Times New Roman"/>
          <w:b w:val="0"/>
          <w:bCs/>
        </w:rPr>
        <w:t xml:space="preserve"> </w:t>
      </w:r>
      <w:r w:rsidR="0026236F">
        <w:rPr>
          <w:rStyle w:val="lev"/>
          <w:rFonts w:ascii="Times New Roman" w:hAnsi="Times New Roman"/>
          <w:b w:val="0"/>
          <w:bCs/>
        </w:rPr>
        <w:t>Certains équipements permanents sont déjà disponibles dans les hôpitaux du Québec (masques N95, gants, visières etc.). Des démarches sont en cours pour trouver d’autres équipements permanents.</w:t>
      </w:r>
    </w:p>
    <w:p w:rsidR="00852FB7" w:rsidRPr="000D16CA" w:rsidRDefault="00852FB7" w:rsidP="00980019">
      <w:pPr>
        <w:pStyle w:val="Paragraphedeliste"/>
        <w:numPr>
          <w:ilvl w:val="0"/>
          <w:numId w:val="3"/>
        </w:numPr>
        <w:rPr>
          <w:rStyle w:val="lev"/>
          <w:rFonts w:ascii="Times New Roman" w:hAnsi="Times New Roman"/>
          <w:b w:val="0"/>
          <w:bCs/>
        </w:rPr>
      </w:pPr>
    </w:p>
    <w:p w:rsidR="0026236F" w:rsidRPr="000D16CA" w:rsidRDefault="00406673" w:rsidP="0026236F">
      <w:pPr>
        <w:pStyle w:val="Paragraphedeliste"/>
        <w:numPr>
          <w:ilvl w:val="0"/>
          <w:numId w:val="3"/>
        </w:numPr>
        <w:rPr>
          <w:rStyle w:val="lev"/>
          <w:rFonts w:ascii="Times New Roman" w:hAnsi="Times New Roman"/>
          <w:b w:val="0"/>
          <w:bCs/>
        </w:rPr>
      </w:pPr>
      <w:r w:rsidRPr="000D16CA">
        <w:rPr>
          <w:rStyle w:val="lev"/>
          <w:rFonts w:ascii="Times New Roman" w:hAnsi="Times New Roman"/>
          <w:b w:val="0"/>
          <w:bCs/>
        </w:rPr>
        <w:lastRenderedPageBreak/>
        <w:t>Un 2</w:t>
      </w:r>
      <w:r w:rsidRPr="000D16CA">
        <w:rPr>
          <w:rStyle w:val="lev"/>
          <w:rFonts w:ascii="Times New Roman" w:hAnsi="Times New Roman"/>
          <w:b w:val="0"/>
          <w:bCs/>
          <w:vertAlign w:val="superscript"/>
        </w:rPr>
        <w:t>e</w:t>
      </w:r>
      <w:r w:rsidR="00C177AB">
        <w:rPr>
          <w:rStyle w:val="lev"/>
          <w:rFonts w:ascii="Times New Roman" w:hAnsi="Times New Roman"/>
          <w:b w:val="0"/>
          <w:bCs/>
        </w:rPr>
        <w:t xml:space="preserve"> banc d’essai a eu lieu le</w:t>
      </w:r>
      <w:r w:rsidRPr="000D16CA">
        <w:rPr>
          <w:rStyle w:val="lev"/>
          <w:rFonts w:ascii="Times New Roman" w:hAnsi="Times New Roman"/>
          <w:b w:val="0"/>
          <w:bCs/>
        </w:rPr>
        <w:t xml:space="preserve"> 10 juillet</w:t>
      </w:r>
      <w:r w:rsidR="00C177AB">
        <w:rPr>
          <w:rStyle w:val="lev"/>
          <w:rFonts w:ascii="Times New Roman" w:hAnsi="Times New Roman"/>
          <w:b w:val="0"/>
          <w:bCs/>
        </w:rPr>
        <w:t xml:space="preserve"> 2015</w:t>
      </w:r>
      <w:r w:rsidRPr="000D16CA">
        <w:rPr>
          <w:rStyle w:val="lev"/>
          <w:rFonts w:ascii="Times New Roman" w:hAnsi="Times New Roman"/>
          <w:b w:val="0"/>
          <w:bCs/>
        </w:rPr>
        <w:t xml:space="preserve"> </w:t>
      </w:r>
      <w:r w:rsidR="0026236F">
        <w:rPr>
          <w:rStyle w:val="lev"/>
          <w:rFonts w:ascii="Times New Roman" w:hAnsi="Times New Roman"/>
          <w:b w:val="0"/>
          <w:bCs/>
        </w:rPr>
        <w:t>pour tester et es</w:t>
      </w:r>
      <w:r w:rsidR="00C177AB">
        <w:rPr>
          <w:rStyle w:val="lev"/>
          <w:rFonts w:ascii="Times New Roman" w:hAnsi="Times New Roman"/>
          <w:b w:val="0"/>
          <w:bCs/>
        </w:rPr>
        <w:t>sayer les équipements  disponibles.</w:t>
      </w:r>
    </w:p>
    <w:p w:rsidR="00406673" w:rsidRPr="000D16CA" w:rsidRDefault="00406673" w:rsidP="00C177AB">
      <w:pPr>
        <w:pStyle w:val="Paragraphedeliste"/>
        <w:ind w:left="1434"/>
        <w:rPr>
          <w:rStyle w:val="lev"/>
          <w:rFonts w:ascii="Times New Roman" w:hAnsi="Times New Roman"/>
          <w:b w:val="0"/>
          <w:bCs/>
        </w:rPr>
      </w:pPr>
    </w:p>
    <w:p w:rsidR="00852FB7" w:rsidRPr="000D16CA" w:rsidRDefault="00852FB7" w:rsidP="00980019">
      <w:pPr>
        <w:pStyle w:val="Paragraphedeliste"/>
        <w:numPr>
          <w:ilvl w:val="0"/>
          <w:numId w:val="3"/>
        </w:numPr>
        <w:rPr>
          <w:rFonts w:ascii="Times New Roman" w:hAnsi="Times New Roman"/>
          <w:bCs/>
        </w:rPr>
      </w:pPr>
      <w:r w:rsidRPr="000D16CA">
        <w:rPr>
          <w:rFonts w:ascii="Times New Roman" w:hAnsi="Times New Roman"/>
        </w:rPr>
        <w:t xml:space="preserve">Étant donné l’évolution de la situation, il y a un questionnement sur  la stratégie d’approvisionnement pour les équipements permanents. </w:t>
      </w:r>
      <w:r w:rsidR="001D28E7">
        <w:rPr>
          <w:rFonts w:ascii="Times New Roman" w:hAnsi="Times New Roman"/>
        </w:rPr>
        <w:t>S</w:t>
      </w:r>
      <w:r w:rsidRPr="000D16CA">
        <w:rPr>
          <w:rFonts w:ascii="Times New Roman" w:hAnsi="Times New Roman"/>
        </w:rPr>
        <w:t>era</w:t>
      </w:r>
      <w:r w:rsidR="001D28E7">
        <w:rPr>
          <w:rFonts w:ascii="Times New Roman" w:hAnsi="Times New Roman"/>
        </w:rPr>
        <w:t>it</w:t>
      </w:r>
      <w:r w:rsidRPr="000D16CA">
        <w:rPr>
          <w:rFonts w:ascii="Times New Roman" w:hAnsi="Times New Roman"/>
        </w:rPr>
        <w:t xml:space="preserve">-il </w:t>
      </w:r>
      <w:r w:rsidR="006F03E8">
        <w:rPr>
          <w:rFonts w:ascii="Times New Roman" w:hAnsi="Times New Roman"/>
        </w:rPr>
        <w:t xml:space="preserve">plus adéquat </w:t>
      </w:r>
      <w:r w:rsidRPr="000D16CA">
        <w:rPr>
          <w:rFonts w:ascii="Times New Roman" w:hAnsi="Times New Roman"/>
        </w:rPr>
        <w:t xml:space="preserve">d’approvisionner les CISSS </w:t>
      </w:r>
      <w:r w:rsidR="001D28E7">
        <w:rPr>
          <w:rFonts w:ascii="Times New Roman" w:hAnsi="Times New Roman"/>
        </w:rPr>
        <w:t xml:space="preserve">qui   </w:t>
      </w:r>
      <w:r w:rsidRPr="000D16CA">
        <w:rPr>
          <w:rFonts w:ascii="Times New Roman" w:hAnsi="Times New Roman"/>
        </w:rPr>
        <w:t>distribuer</w:t>
      </w:r>
      <w:r w:rsidR="001D28E7">
        <w:rPr>
          <w:rFonts w:ascii="Times New Roman" w:hAnsi="Times New Roman"/>
        </w:rPr>
        <w:t xml:space="preserve">aient </w:t>
      </w:r>
      <w:r w:rsidR="006F03E8">
        <w:rPr>
          <w:rFonts w:ascii="Times New Roman" w:hAnsi="Times New Roman"/>
        </w:rPr>
        <w:t xml:space="preserve">par la suite </w:t>
      </w:r>
      <w:r w:rsidRPr="000D16CA">
        <w:rPr>
          <w:rFonts w:ascii="Times New Roman" w:hAnsi="Times New Roman"/>
        </w:rPr>
        <w:t>l’équipement permanent à leurs installations sur demande ?</w:t>
      </w:r>
      <w:r w:rsidR="001D28E7">
        <w:rPr>
          <w:rFonts w:ascii="Times New Roman" w:hAnsi="Times New Roman"/>
        </w:rPr>
        <w:t xml:space="preserve"> Ceci sera porté à l’attention des directeurs concernés. </w:t>
      </w:r>
    </w:p>
    <w:p w:rsidR="004968A6" w:rsidRPr="004968A6" w:rsidRDefault="00AA5373" w:rsidP="004968A6">
      <w:pPr>
        <w:pStyle w:val="Paragraphedeliste"/>
        <w:numPr>
          <w:ilvl w:val="0"/>
          <w:numId w:val="3"/>
        </w:numPr>
        <w:tabs>
          <w:tab w:val="left" w:pos="709"/>
        </w:tabs>
        <w:spacing w:before="60"/>
        <w:jc w:val="both"/>
      </w:pPr>
      <w:r w:rsidRPr="000D16CA">
        <w:rPr>
          <w:rFonts w:ascii="Times New Roman" w:hAnsi="Times New Roman"/>
        </w:rPr>
        <w:t xml:space="preserve">Il est </w:t>
      </w:r>
      <w:r w:rsidR="004968A6">
        <w:rPr>
          <w:rFonts w:ascii="Times New Roman" w:hAnsi="Times New Roman"/>
        </w:rPr>
        <w:t xml:space="preserve">souligné </w:t>
      </w:r>
      <w:r w:rsidR="003A75BB" w:rsidRPr="000D16CA">
        <w:rPr>
          <w:rFonts w:ascii="Times New Roman" w:hAnsi="Times New Roman"/>
        </w:rPr>
        <w:t>que certains équipements reçus</w:t>
      </w:r>
      <w:r w:rsidR="0026236F">
        <w:rPr>
          <w:rFonts w:ascii="Times New Roman" w:hAnsi="Times New Roman"/>
        </w:rPr>
        <w:t xml:space="preserve"> </w:t>
      </w:r>
      <w:r w:rsidR="0026236F" w:rsidRPr="000D16CA">
        <w:rPr>
          <w:rFonts w:ascii="Times New Roman" w:hAnsi="Times New Roman"/>
        </w:rPr>
        <w:t xml:space="preserve">sont </w:t>
      </w:r>
      <w:r w:rsidR="0026236F">
        <w:rPr>
          <w:rFonts w:ascii="Times New Roman" w:hAnsi="Times New Roman"/>
        </w:rPr>
        <w:t>considérés ina</w:t>
      </w:r>
      <w:r w:rsidR="0026236F" w:rsidRPr="000D16CA">
        <w:rPr>
          <w:rFonts w:ascii="Times New Roman" w:hAnsi="Times New Roman"/>
        </w:rPr>
        <w:t>déquats</w:t>
      </w:r>
      <w:r w:rsidR="003A75BB" w:rsidRPr="000D16CA">
        <w:rPr>
          <w:rFonts w:ascii="Times New Roman" w:hAnsi="Times New Roman"/>
        </w:rPr>
        <w:t xml:space="preserve"> </w:t>
      </w:r>
      <w:r w:rsidRPr="000D16CA">
        <w:rPr>
          <w:rFonts w:ascii="Times New Roman" w:hAnsi="Times New Roman"/>
        </w:rPr>
        <w:t xml:space="preserve">par les </w:t>
      </w:r>
      <w:r w:rsidR="0026236F">
        <w:rPr>
          <w:rFonts w:ascii="Times New Roman" w:hAnsi="Times New Roman"/>
        </w:rPr>
        <w:t>certain</w:t>
      </w:r>
      <w:r w:rsidR="0026236F" w:rsidRPr="000D16CA">
        <w:rPr>
          <w:rFonts w:ascii="Times New Roman" w:hAnsi="Times New Roman"/>
        </w:rPr>
        <w:t xml:space="preserve">s </w:t>
      </w:r>
      <w:r w:rsidR="003A75BB" w:rsidRPr="000D16CA">
        <w:rPr>
          <w:rFonts w:ascii="Times New Roman" w:hAnsi="Times New Roman"/>
        </w:rPr>
        <w:t>établissements</w:t>
      </w:r>
      <w:r w:rsidRPr="000D16CA">
        <w:rPr>
          <w:rFonts w:ascii="Times New Roman" w:hAnsi="Times New Roman"/>
        </w:rPr>
        <w:t xml:space="preserve"> </w:t>
      </w:r>
      <w:r w:rsidR="003A75BB" w:rsidRPr="000D16CA">
        <w:rPr>
          <w:rFonts w:ascii="Times New Roman" w:hAnsi="Times New Roman"/>
        </w:rPr>
        <w:t xml:space="preserve"> et </w:t>
      </w:r>
      <w:r w:rsidR="004968A6">
        <w:rPr>
          <w:rFonts w:ascii="Times New Roman" w:hAnsi="Times New Roman"/>
        </w:rPr>
        <w:t>en quantité insuffisant</w:t>
      </w:r>
      <w:r w:rsidR="006F03E8">
        <w:rPr>
          <w:rFonts w:ascii="Times New Roman" w:hAnsi="Times New Roman"/>
        </w:rPr>
        <w:t>e</w:t>
      </w:r>
      <w:r w:rsidR="004968A6">
        <w:rPr>
          <w:rFonts w:ascii="Times New Roman" w:hAnsi="Times New Roman"/>
        </w:rPr>
        <w:t xml:space="preserve"> </w:t>
      </w:r>
      <w:r w:rsidR="003A75BB" w:rsidRPr="000D16CA">
        <w:rPr>
          <w:rFonts w:ascii="Times New Roman" w:hAnsi="Times New Roman"/>
        </w:rPr>
        <w:t>pour la formation du personnel.</w:t>
      </w:r>
    </w:p>
    <w:p w:rsidR="008021E1" w:rsidRPr="004968A6" w:rsidRDefault="003A75BB" w:rsidP="004968A6">
      <w:pPr>
        <w:tabs>
          <w:tab w:val="left" w:pos="709"/>
        </w:tabs>
        <w:spacing w:before="60"/>
        <w:jc w:val="both"/>
        <w:rPr>
          <w:sz w:val="22"/>
          <w:szCs w:val="22"/>
        </w:rPr>
      </w:pPr>
      <w:r w:rsidRPr="004968A6">
        <w:t xml:space="preserve"> </w:t>
      </w:r>
    </w:p>
    <w:p w:rsidR="00451D6F" w:rsidRPr="000D16CA" w:rsidRDefault="00451D6F" w:rsidP="00AA32B1">
      <w:pPr>
        <w:tabs>
          <w:tab w:val="left" w:pos="709"/>
        </w:tabs>
        <w:spacing w:before="60"/>
        <w:jc w:val="both"/>
        <w:rPr>
          <w:b/>
          <w:sz w:val="22"/>
          <w:szCs w:val="22"/>
          <w:lang w:val="fr-FR"/>
        </w:rPr>
      </w:pPr>
      <w:r w:rsidRPr="000D16CA">
        <w:rPr>
          <w:b/>
          <w:sz w:val="22"/>
          <w:szCs w:val="22"/>
          <w:lang w:val="fr-FR"/>
        </w:rPr>
        <w:t xml:space="preserve"> </w:t>
      </w:r>
      <w:r w:rsidR="00AA32B1" w:rsidRPr="000D16CA">
        <w:rPr>
          <w:b/>
          <w:sz w:val="22"/>
          <w:szCs w:val="22"/>
          <w:lang w:val="fr-FR"/>
        </w:rPr>
        <w:t>39.3.3 MERS-</w:t>
      </w:r>
      <w:proofErr w:type="spellStart"/>
      <w:r w:rsidR="00AA32B1" w:rsidRPr="000D16CA">
        <w:rPr>
          <w:b/>
          <w:sz w:val="22"/>
          <w:szCs w:val="22"/>
          <w:lang w:val="fr-FR"/>
        </w:rPr>
        <w:t>CoV</w:t>
      </w:r>
      <w:proofErr w:type="spellEnd"/>
      <w:r w:rsidR="00AA32B1" w:rsidRPr="000D16CA">
        <w:rPr>
          <w:b/>
          <w:sz w:val="22"/>
          <w:szCs w:val="22"/>
          <w:lang w:val="fr-FR"/>
        </w:rPr>
        <w:t xml:space="preserve"> (Dr. </w:t>
      </w:r>
      <w:proofErr w:type="spellStart"/>
      <w:r w:rsidR="00AA32B1" w:rsidRPr="000D16CA">
        <w:rPr>
          <w:b/>
          <w:sz w:val="22"/>
          <w:szCs w:val="22"/>
          <w:lang w:val="fr-FR"/>
        </w:rPr>
        <w:t>Lamothe</w:t>
      </w:r>
      <w:proofErr w:type="spellEnd"/>
      <w:r w:rsidR="00AA32B1" w:rsidRPr="000D16CA">
        <w:rPr>
          <w:b/>
          <w:sz w:val="22"/>
          <w:szCs w:val="22"/>
          <w:lang w:val="fr-FR"/>
        </w:rPr>
        <w:t>)</w:t>
      </w:r>
    </w:p>
    <w:p w:rsidR="004968A6" w:rsidRDefault="00AA32B1" w:rsidP="00AA32B1">
      <w:pPr>
        <w:tabs>
          <w:tab w:val="left" w:pos="709"/>
        </w:tabs>
        <w:spacing w:before="60"/>
        <w:ind w:left="709"/>
        <w:jc w:val="both"/>
        <w:rPr>
          <w:color w:val="000000"/>
          <w:sz w:val="22"/>
          <w:szCs w:val="22"/>
          <w:lang w:eastAsia="fr-CA"/>
        </w:rPr>
      </w:pPr>
      <w:r w:rsidRPr="000D16CA">
        <w:rPr>
          <w:sz w:val="22"/>
          <w:szCs w:val="22"/>
          <w:lang w:val="fr-FR"/>
        </w:rPr>
        <w:t xml:space="preserve">Un appel à la vigilance a été diffusé par le MSSS le 8 juin 2015, </w:t>
      </w:r>
      <w:r w:rsidRPr="000D16CA">
        <w:rPr>
          <w:color w:val="000000"/>
          <w:sz w:val="22"/>
          <w:szCs w:val="22"/>
          <w:lang w:eastAsia="fr-CA"/>
        </w:rPr>
        <w:t xml:space="preserve">concernant l’éclosion </w:t>
      </w:r>
      <w:r w:rsidR="004968A6">
        <w:rPr>
          <w:color w:val="000000"/>
          <w:sz w:val="22"/>
          <w:szCs w:val="22"/>
          <w:lang w:eastAsia="fr-CA"/>
        </w:rPr>
        <w:t>de MERS-</w:t>
      </w:r>
      <w:proofErr w:type="spellStart"/>
      <w:r w:rsidR="004968A6">
        <w:rPr>
          <w:color w:val="000000"/>
          <w:sz w:val="22"/>
          <w:szCs w:val="22"/>
          <w:lang w:eastAsia="fr-CA"/>
        </w:rPr>
        <w:t>CoV</w:t>
      </w:r>
      <w:proofErr w:type="spellEnd"/>
      <w:r w:rsidR="004968A6">
        <w:rPr>
          <w:color w:val="000000"/>
          <w:sz w:val="22"/>
          <w:szCs w:val="22"/>
          <w:lang w:eastAsia="fr-CA"/>
        </w:rPr>
        <w:t xml:space="preserve"> </w:t>
      </w:r>
      <w:r w:rsidRPr="000D16CA">
        <w:rPr>
          <w:color w:val="000000"/>
          <w:sz w:val="22"/>
          <w:szCs w:val="22"/>
          <w:lang w:eastAsia="fr-CA"/>
        </w:rPr>
        <w:t xml:space="preserve">en Corée du Sud. En date du 6 juin 2015, on comptait 41 cas et quatre décès. Le cas primaire, confirmé le 21 mai 2015, a acquis </w:t>
      </w:r>
      <w:r w:rsidR="004968A6">
        <w:rPr>
          <w:color w:val="000000"/>
          <w:sz w:val="22"/>
          <w:szCs w:val="22"/>
          <w:lang w:eastAsia="fr-CA"/>
        </w:rPr>
        <w:t xml:space="preserve">l’infection </w:t>
      </w:r>
      <w:r w:rsidRPr="000D16CA">
        <w:rPr>
          <w:color w:val="000000"/>
          <w:sz w:val="22"/>
          <w:szCs w:val="22"/>
          <w:lang w:eastAsia="fr-CA"/>
        </w:rPr>
        <w:t>vraisemblablement lors d’un voyage dans la péninsule arabique. Les premiers cas secondaires ont été observés chez des contacts en milieux de soin</w:t>
      </w:r>
      <w:r w:rsidR="004968A6">
        <w:rPr>
          <w:color w:val="000000"/>
          <w:sz w:val="22"/>
          <w:szCs w:val="22"/>
          <w:lang w:eastAsia="fr-CA"/>
        </w:rPr>
        <w:t>s</w:t>
      </w:r>
      <w:r w:rsidRPr="000D16CA">
        <w:rPr>
          <w:color w:val="000000"/>
          <w:sz w:val="22"/>
          <w:szCs w:val="22"/>
          <w:lang w:eastAsia="fr-CA"/>
        </w:rPr>
        <w:t xml:space="preserve"> (cas nosocomiaux) ou chez des contacts étroits du cas index (patients, personnel, famille proche). Plus de 2000 contacts font l’objet de surveillance en Corée et sont placés en quarantaine (en fonction des procédures de ce pays) ou en isolement. Dans son ensemble, la situation en Corée du Sud n’est pas sans rappeler les débuts de l’éclosion de SRAS à Toronto en 2003.</w:t>
      </w:r>
      <w:r w:rsidR="00D06D0D" w:rsidRPr="000D16CA">
        <w:rPr>
          <w:color w:val="000000"/>
          <w:sz w:val="22"/>
          <w:szCs w:val="22"/>
          <w:lang w:eastAsia="fr-CA"/>
        </w:rPr>
        <w:t xml:space="preserve"> Il est important </w:t>
      </w:r>
      <w:r w:rsidR="006F03E8">
        <w:rPr>
          <w:color w:val="000000"/>
          <w:sz w:val="22"/>
          <w:szCs w:val="22"/>
          <w:lang w:eastAsia="fr-CA"/>
        </w:rPr>
        <w:t>d</w:t>
      </w:r>
      <w:r w:rsidR="00C177AB">
        <w:rPr>
          <w:color w:val="000000"/>
          <w:sz w:val="22"/>
          <w:szCs w:val="22"/>
          <w:lang w:eastAsia="fr-CA"/>
        </w:rPr>
        <w:t>e</w:t>
      </w:r>
      <w:r w:rsidR="006F03E8">
        <w:rPr>
          <w:color w:val="000000"/>
          <w:sz w:val="22"/>
          <w:szCs w:val="22"/>
          <w:lang w:eastAsia="fr-CA"/>
        </w:rPr>
        <w:t xml:space="preserve"> s</w:t>
      </w:r>
      <w:r w:rsidR="004C69AE">
        <w:rPr>
          <w:color w:val="000000"/>
          <w:sz w:val="22"/>
          <w:szCs w:val="22"/>
          <w:lang w:eastAsia="fr-CA"/>
        </w:rPr>
        <w:t>’</w:t>
      </w:r>
      <w:r w:rsidR="006F03E8">
        <w:rPr>
          <w:color w:val="000000"/>
          <w:sz w:val="22"/>
          <w:szCs w:val="22"/>
          <w:lang w:eastAsia="fr-CA"/>
        </w:rPr>
        <w:t xml:space="preserve">assurer </w:t>
      </w:r>
      <w:r w:rsidR="00D06D0D" w:rsidRPr="000D16CA">
        <w:rPr>
          <w:color w:val="000000"/>
          <w:sz w:val="22"/>
          <w:szCs w:val="22"/>
          <w:lang w:eastAsia="fr-CA"/>
        </w:rPr>
        <w:t xml:space="preserve">qu’au Québec les questions concernant les voyages soient </w:t>
      </w:r>
      <w:proofErr w:type="gramStart"/>
      <w:r w:rsidR="00D06D0D" w:rsidRPr="000D16CA">
        <w:rPr>
          <w:color w:val="000000"/>
          <w:sz w:val="22"/>
          <w:szCs w:val="22"/>
          <w:lang w:eastAsia="fr-CA"/>
        </w:rPr>
        <w:t>posé</w:t>
      </w:r>
      <w:r w:rsidR="004C69AE">
        <w:rPr>
          <w:color w:val="000000"/>
          <w:sz w:val="22"/>
          <w:szCs w:val="22"/>
          <w:lang w:eastAsia="fr-CA"/>
        </w:rPr>
        <w:t>e</w:t>
      </w:r>
      <w:r w:rsidR="00D06D0D" w:rsidRPr="000D16CA">
        <w:rPr>
          <w:color w:val="000000"/>
          <w:sz w:val="22"/>
          <w:szCs w:val="22"/>
          <w:lang w:eastAsia="fr-CA"/>
        </w:rPr>
        <w:t>s</w:t>
      </w:r>
      <w:proofErr w:type="gramEnd"/>
      <w:r w:rsidR="00D06D0D" w:rsidRPr="000D16CA">
        <w:rPr>
          <w:color w:val="000000"/>
          <w:sz w:val="22"/>
          <w:szCs w:val="22"/>
          <w:lang w:eastAsia="fr-CA"/>
        </w:rPr>
        <w:t xml:space="preserve"> lors du triage. </w:t>
      </w:r>
      <w:proofErr w:type="spellStart"/>
      <w:r w:rsidR="00D06D0D" w:rsidRPr="000D16CA">
        <w:rPr>
          <w:color w:val="000000"/>
          <w:sz w:val="22"/>
          <w:szCs w:val="22"/>
          <w:lang w:eastAsia="fr-CA"/>
        </w:rPr>
        <w:t>Dre</w:t>
      </w:r>
      <w:proofErr w:type="spellEnd"/>
      <w:r w:rsidR="00D06D0D" w:rsidRPr="000D16CA">
        <w:rPr>
          <w:color w:val="000000"/>
          <w:sz w:val="22"/>
          <w:szCs w:val="22"/>
          <w:lang w:eastAsia="fr-CA"/>
        </w:rPr>
        <w:t xml:space="preserve"> </w:t>
      </w:r>
      <w:proofErr w:type="spellStart"/>
      <w:r w:rsidR="00D06D0D" w:rsidRPr="000D16CA">
        <w:rPr>
          <w:color w:val="000000"/>
          <w:sz w:val="22"/>
          <w:szCs w:val="22"/>
          <w:lang w:eastAsia="fr-CA"/>
        </w:rPr>
        <w:t>Bourgault</w:t>
      </w:r>
      <w:proofErr w:type="spellEnd"/>
      <w:r w:rsidR="00D06D0D" w:rsidRPr="000D16CA">
        <w:rPr>
          <w:color w:val="000000"/>
          <w:sz w:val="22"/>
          <w:szCs w:val="22"/>
          <w:lang w:eastAsia="fr-CA"/>
        </w:rPr>
        <w:t xml:space="preserve"> suggère que les services de santé d</w:t>
      </w:r>
      <w:r w:rsidR="00C177AB">
        <w:rPr>
          <w:color w:val="000000"/>
          <w:sz w:val="22"/>
          <w:szCs w:val="22"/>
          <w:lang w:eastAsia="fr-CA"/>
        </w:rPr>
        <w:t>e l</w:t>
      </w:r>
      <w:r w:rsidR="00D06D0D" w:rsidRPr="000D16CA">
        <w:rPr>
          <w:color w:val="000000"/>
          <w:sz w:val="22"/>
          <w:szCs w:val="22"/>
          <w:lang w:eastAsia="fr-CA"/>
        </w:rPr>
        <w:t xml:space="preserve">’Ontario soient contactés afin de se renseigner sur les mesures prises lors de la crise du SRAS. </w:t>
      </w:r>
    </w:p>
    <w:p w:rsidR="004968A6" w:rsidRDefault="004968A6" w:rsidP="00AA32B1">
      <w:pPr>
        <w:tabs>
          <w:tab w:val="left" w:pos="709"/>
        </w:tabs>
        <w:spacing w:before="60"/>
        <w:ind w:left="709"/>
        <w:jc w:val="both"/>
        <w:rPr>
          <w:color w:val="000000"/>
          <w:sz w:val="22"/>
          <w:szCs w:val="22"/>
          <w:lang w:eastAsia="fr-CA"/>
        </w:rPr>
      </w:pPr>
    </w:p>
    <w:p w:rsidR="00AA32B1" w:rsidRDefault="00D06D0D" w:rsidP="004968A6">
      <w:pPr>
        <w:pBdr>
          <w:top w:val="single" w:sz="4" w:space="1" w:color="auto"/>
          <w:left w:val="single" w:sz="4" w:space="4" w:color="auto"/>
          <w:bottom w:val="single" w:sz="4" w:space="0" w:color="auto"/>
          <w:right w:val="single" w:sz="4" w:space="4" w:color="auto"/>
        </w:pBdr>
        <w:tabs>
          <w:tab w:val="left" w:pos="709"/>
        </w:tabs>
        <w:spacing w:before="60"/>
        <w:ind w:left="709"/>
        <w:jc w:val="both"/>
        <w:rPr>
          <w:color w:val="000000"/>
          <w:sz w:val="22"/>
          <w:szCs w:val="22"/>
          <w:lang w:eastAsia="fr-CA"/>
        </w:rPr>
      </w:pPr>
      <w:r w:rsidRPr="004968A6">
        <w:rPr>
          <w:color w:val="000000"/>
          <w:sz w:val="22"/>
          <w:szCs w:val="22"/>
          <w:lang w:eastAsia="fr-CA"/>
        </w:rPr>
        <w:t>Un suivi sera fait auprès de la Direction des soins urgents, de traumatologie et du continuum clinique</w:t>
      </w:r>
      <w:r w:rsidR="004968A6">
        <w:rPr>
          <w:color w:val="000000"/>
          <w:sz w:val="22"/>
          <w:szCs w:val="22"/>
          <w:lang w:eastAsia="fr-CA"/>
        </w:rPr>
        <w:t xml:space="preserve"> afin qu’il renforce auprès des services d’urgence l’importance d’inclure</w:t>
      </w:r>
      <w:r w:rsidR="000A1D49">
        <w:rPr>
          <w:color w:val="000000"/>
          <w:sz w:val="22"/>
          <w:szCs w:val="22"/>
          <w:lang w:eastAsia="fr-CA"/>
        </w:rPr>
        <w:t xml:space="preserve"> en tout temps </w:t>
      </w:r>
      <w:r w:rsidR="004968A6">
        <w:rPr>
          <w:color w:val="000000"/>
          <w:sz w:val="22"/>
          <w:szCs w:val="22"/>
          <w:lang w:eastAsia="fr-CA"/>
        </w:rPr>
        <w:t xml:space="preserve"> au triage  une question sur les voyages récents. </w:t>
      </w:r>
    </w:p>
    <w:p w:rsidR="004968A6" w:rsidRPr="000D16CA" w:rsidRDefault="000A1D49" w:rsidP="004968A6">
      <w:pPr>
        <w:pBdr>
          <w:top w:val="single" w:sz="4" w:space="1" w:color="auto"/>
          <w:left w:val="single" w:sz="4" w:space="4" w:color="auto"/>
          <w:bottom w:val="single" w:sz="4" w:space="0" w:color="auto"/>
          <w:right w:val="single" w:sz="4" w:space="4" w:color="auto"/>
        </w:pBdr>
        <w:tabs>
          <w:tab w:val="left" w:pos="709"/>
        </w:tabs>
        <w:spacing w:before="60"/>
        <w:ind w:left="709"/>
        <w:jc w:val="both"/>
        <w:rPr>
          <w:sz w:val="22"/>
          <w:szCs w:val="22"/>
          <w:lang w:val="fr-FR"/>
        </w:rPr>
      </w:pPr>
      <w:r>
        <w:rPr>
          <w:color w:val="000000"/>
          <w:sz w:val="22"/>
          <w:szCs w:val="22"/>
          <w:lang w:eastAsia="fr-CA"/>
        </w:rPr>
        <w:t>Cette voie de communication permettrait de faire porter le message par d’autres intervenants que la PCI.</w:t>
      </w:r>
    </w:p>
    <w:p w:rsidR="005A6A87" w:rsidRPr="000D16CA" w:rsidRDefault="005A6A87" w:rsidP="005A6A87">
      <w:pPr>
        <w:tabs>
          <w:tab w:val="left" w:pos="709"/>
          <w:tab w:val="left" w:pos="994"/>
        </w:tabs>
        <w:spacing w:before="60"/>
        <w:ind w:left="1354"/>
        <w:jc w:val="both"/>
        <w:rPr>
          <w:sz w:val="22"/>
          <w:szCs w:val="22"/>
          <w:lang w:val="fr-FR"/>
        </w:rPr>
      </w:pPr>
    </w:p>
    <w:p w:rsidR="00323402" w:rsidRPr="000D16CA" w:rsidRDefault="00D06D0D" w:rsidP="00323402">
      <w:pPr>
        <w:tabs>
          <w:tab w:val="left" w:pos="709"/>
          <w:tab w:val="num" w:pos="1320"/>
        </w:tabs>
        <w:spacing w:before="120"/>
        <w:ind w:left="709" w:hanging="709"/>
        <w:jc w:val="both"/>
        <w:rPr>
          <w:b/>
          <w:sz w:val="22"/>
          <w:szCs w:val="22"/>
        </w:rPr>
      </w:pPr>
      <w:r w:rsidRPr="000D16CA">
        <w:rPr>
          <w:b/>
          <w:sz w:val="22"/>
          <w:szCs w:val="22"/>
        </w:rPr>
        <w:t>39</w:t>
      </w:r>
      <w:r w:rsidR="00323402" w:rsidRPr="000D16CA">
        <w:rPr>
          <w:b/>
          <w:sz w:val="22"/>
          <w:szCs w:val="22"/>
        </w:rPr>
        <w:t>.4</w:t>
      </w:r>
      <w:r w:rsidR="00323402" w:rsidRPr="000D16CA">
        <w:rPr>
          <w:b/>
          <w:sz w:val="22"/>
          <w:szCs w:val="22"/>
        </w:rPr>
        <w:tab/>
        <w:t>Plan d’action ministé</w:t>
      </w:r>
      <w:r w:rsidRPr="000D16CA">
        <w:rPr>
          <w:b/>
          <w:sz w:val="22"/>
          <w:szCs w:val="22"/>
        </w:rPr>
        <w:t>riel 2015-2020</w:t>
      </w:r>
      <w:r w:rsidRPr="000D16CA">
        <w:rPr>
          <w:b/>
          <w:sz w:val="22"/>
          <w:szCs w:val="22"/>
        </w:rPr>
        <w:tab/>
        <w:t xml:space="preserve"> (A. </w:t>
      </w:r>
      <w:proofErr w:type="spellStart"/>
      <w:r w:rsidRPr="000D16CA">
        <w:rPr>
          <w:b/>
          <w:sz w:val="22"/>
          <w:szCs w:val="22"/>
        </w:rPr>
        <w:t>Irace</w:t>
      </w:r>
      <w:proofErr w:type="spellEnd"/>
      <w:r w:rsidRPr="000D16CA">
        <w:rPr>
          <w:b/>
          <w:sz w:val="22"/>
          <w:szCs w:val="22"/>
        </w:rPr>
        <w:t>-</w:t>
      </w:r>
      <w:proofErr w:type="gramStart"/>
      <w:r w:rsidRPr="000D16CA">
        <w:rPr>
          <w:b/>
          <w:sz w:val="22"/>
          <w:szCs w:val="22"/>
        </w:rPr>
        <w:t>Cima )</w:t>
      </w:r>
      <w:proofErr w:type="gramEnd"/>
    </w:p>
    <w:p w:rsidR="000A1D49" w:rsidRDefault="00323402" w:rsidP="00A3645B">
      <w:pPr>
        <w:ind w:left="709" w:hanging="709"/>
        <w:jc w:val="both"/>
        <w:rPr>
          <w:sz w:val="22"/>
          <w:szCs w:val="22"/>
        </w:rPr>
      </w:pPr>
      <w:r w:rsidRPr="000D16CA">
        <w:rPr>
          <w:sz w:val="22"/>
          <w:szCs w:val="22"/>
        </w:rPr>
        <w:tab/>
      </w:r>
      <w:r w:rsidR="00D06D0D" w:rsidRPr="000D16CA">
        <w:rPr>
          <w:sz w:val="22"/>
          <w:szCs w:val="22"/>
        </w:rPr>
        <w:t xml:space="preserve">Le plan a été accepté au CODIR le 4 mai et au CGR le </w:t>
      </w:r>
      <w:r w:rsidR="00B02604" w:rsidRPr="000D16CA">
        <w:rPr>
          <w:sz w:val="22"/>
          <w:szCs w:val="22"/>
        </w:rPr>
        <w:t>21 mai 2015</w:t>
      </w:r>
      <w:r w:rsidR="000A1D49">
        <w:rPr>
          <w:sz w:val="22"/>
          <w:szCs w:val="22"/>
        </w:rPr>
        <w:t>. Il</w:t>
      </w:r>
      <w:r w:rsidR="00D06D0D" w:rsidRPr="000D16CA">
        <w:rPr>
          <w:sz w:val="22"/>
          <w:szCs w:val="22"/>
        </w:rPr>
        <w:t xml:space="preserve"> a été présenté au  congrès de l’Association des Infirmières en PCI</w:t>
      </w:r>
      <w:r w:rsidR="000A1D49">
        <w:rPr>
          <w:sz w:val="22"/>
          <w:szCs w:val="22"/>
        </w:rPr>
        <w:t xml:space="preserve"> (AIPI)</w:t>
      </w:r>
      <w:r w:rsidR="00D06D0D" w:rsidRPr="000D16CA">
        <w:rPr>
          <w:sz w:val="22"/>
          <w:szCs w:val="22"/>
        </w:rPr>
        <w:t xml:space="preserve">. Le Ministre </w:t>
      </w:r>
      <w:r w:rsidR="00CE3357">
        <w:rPr>
          <w:sz w:val="22"/>
          <w:szCs w:val="22"/>
        </w:rPr>
        <w:t xml:space="preserve">de la santé </w:t>
      </w:r>
      <w:r w:rsidR="00D06D0D" w:rsidRPr="000D16CA">
        <w:rPr>
          <w:sz w:val="22"/>
          <w:szCs w:val="22"/>
        </w:rPr>
        <w:t xml:space="preserve">et la Ministre déléguée à la santé publique </w:t>
      </w:r>
      <w:r w:rsidR="00B02604" w:rsidRPr="000D16CA">
        <w:rPr>
          <w:sz w:val="22"/>
          <w:szCs w:val="22"/>
        </w:rPr>
        <w:t xml:space="preserve">ont </w:t>
      </w:r>
      <w:r w:rsidR="000A1D49">
        <w:rPr>
          <w:sz w:val="22"/>
          <w:szCs w:val="22"/>
        </w:rPr>
        <w:t xml:space="preserve">signé conjointement un message </w:t>
      </w:r>
      <w:r w:rsidR="00D06D0D" w:rsidRPr="000D16CA">
        <w:rPr>
          <w:sz w:val="22"/>
          <w:szCs w:val="22"/>
        </w:rPr>
        <w:t xml:space="preserve"> afin de </w:t>
      </w:r>
      <w:r w:rsidR="000A1D49">
        <w:rPr>
          <w:sz w:val="22"/>
          <w:szCs w:val="22"/>
        </w:rPr>
        <w:t>dé</w:t>
      </w:r>
      <w:r w:rsidR="00D06D0D" w:rsidRPr="000D16CA">
        <w:rPr>
          <w:sz w:val="22"/>
          <w:szCs w:val="22"/>
        </w:rPr>
        <w:t>montrer leur soutien</w:t>
      </w:r>
      <w:r w:rsidR="000A1D49">
        <w:rPr>
          <w:sz w:val="22"/>
          <w:szCs w:val="22"/>
        </w:rPr>
        <w:t xml:space="preserve"> </w:t>
      </w:r>
      <w:r w:rsidR="00CE3357">
        <w:rPr>
          <w:sz w:val="22"/>
          <w:szCs w:val="22"/>
        </w:rPr>
        <w:t>aux cibles et moyens proposés dans ce plan d’action</w:t>
      </w:r>
      <w:proofErr w:type="gramStart"/>
      <w:r w:rsidR="00CE3357">
        <w:rPr>
          <w:sz w:val="22"/>
          <w:szCs w:val="22"/>
        </w:rPr>
        <w:t>.</w:t>
      </w:r>
      <w:r w:rsidR="00B02604" w:rsidRPr="000D16CA">
        <w:rPr>
          <w:sz w:val="22"/>
          <w:szCs w:val="22"/>
        </w:rPr>
        <w:t>.</w:t>
      </w:r>
      <w:proofErr w:type="gramEnd"/>
      <w:r w:rsidR="00B02604" w:rsidRPr="000D16CA">
        <w:rPr>
          <w:sz w:val="22"/>
          <w:szCs w:val="22"/>
        </w:rPr>
        <w:t xml:space="preserve"> Il est </w:t>
      </w:r>
      <w:r w:rsidR="00CE3357">
        <w:rPr>
          <w:sz w:val="22"/>
          <w:szCs w:val="22"/>
        </w:rPr>
        <w:t xml:space="preserve">à </w:t>
      </w:r>
      <w:r w:rsidR="00B02604" w:rsidRPr="000D16CA">
        <w:rPr>
          <w:sz w:val="22"/>
          <w:szCs w:val="22"/>
        </w:rPr>
        <w:t xml:space="preserve"> </w:t>
      </w:r>
      <w:r w:rsidR="00C131DC" w:rsidRPr="000D16CA">
        <w:rPr>
          <w:sz w:val="22"/>
          <w:szCs w:val="22"/>
        </w:rPr>
        <w:t>note</w:t>
      </w:r>
      <w:r w:rsidR="00C131DC">
        <w:rPr>
          <w:sz w:val="22"/>
          <w:szCs w:val="22"/>
        </w:rPr>
        <w:t>r</w:t>
      </w:r>
      <w:r w:rsidR="00B02604" w:rsidRPr="000D16CA">
        <w:rPr>
          <w:sz w:val="22"/>
          <w:szCs w:val="22"/>
        </w:rPr>
        <w:t xml:space="preserve"> que chaque direction du MSSS </w:t>
      </w:r>
      <w:r w:rsidR="000A1D49">
        <w:rPr>
          <w:sz w:val="22"/>
          <w:szCs w:val="22"/>
        </w:rPr>
        <w:t xml:space="preserve"> est responsable  de la mise en œuvre des actions qui relèvent de son domaine. </w:t>
      </w:r>
    </w:p>
    <w:p w:rsidR="000A1D49" w:rsidRDefault="00D06D0D" w:rsidP="000A1D49">
      <w:pPr>
        <w:ind w:left="709"/>
        <w:jc w:val="both"/>
        <w:rPr>
          <w:sz w:val="22"/>
          <w:szCs w:val="22"/>
        </w:rPr>
      </w:pPr>
      <w:r w:rsidRPr="000D16CA">
        <w:rPr>
          <w:sz w:val="22"/>
          <w:szCs w:val="22"/>
        </w:rPr>
        <w:t xml:space="preserve">Mme Madeleine Tremblay souligne le travail </w:t>
      </w:r>
      <w:r w:rsidR="000A1D49">
        <w:rPr>
          <w:sz w:val="22"/>
          <w:szCs w:val="22"/>
        </w:rPr>
        <w:t xml:space="preserve">exceptionnel de </w:t>
      </w:r>
      <w:proofErr w:type="spellStart"/>
      <w:r w:rsidRPr="000D16CA">
        <w:rPr>
          <w:sz w:val="22"/>
          <w:szCs w:val="22"/>
        </w:rPr>
        <w:t>Dre</w:t>
      </w:r>
      <w:proofErr w:type="spellEnd"/>
      <w:r w:rsidRPr="000D16CA">
        <w:rPr>
          <w:sz w:val="22"/>
          <w:szCs w:val="22"/>
        </w:rPr>
        <w:t xml:space="preserve"> </w:t>
      </w:r>
      <w:proofErr w:type="spellStart"/>
      <w:r w:rsidRPr="000D16CA">
        <w:rPr>
          <w:sz w:val="22"/>
          <w:szCs w:val="22"/>
        </w:rPr>
        <w:t>Irace</w:t>
      </w:r>
      <w:proofErr w:type="spellEnd"/>
      <w:r w:rsidRPr="000D16CA">
        <w:rPr>
          <w:sz w:val="22"/>
          <w:szCs w:val="22"/>
        </w:rPr>
        <w:t>-Cima, la rédactrice et la coordinatrice des travaux.</w:t>
      </w:r>
      <w:r w:rsidR="000A1D49">
        <w:rPr>
          <w:sz w:val="22"/>
          <w:szCs w:val="22"/>
        </w:rPr>
        <w:t xml:space="preserve"> </w:t>
      </w:r>
    </w:p>
    <w:p w:rsidR="00D06D0D" w:rsidRPr="000D16CA" w:rsidRDefault="000A1D49" w:rsidP="000A1D49">
      <w:pPr>
        <w:ind w:left="709"/>
        <w:jc w:val="both"/>
        <w:rPr>
          <w:sz w:val="22"/>
          <w:szCs w:val="22"/>
        </w:rPr>
      </w:pPr>
      <w:r w:rsidRPr="000D16CA">
        <w:rPr>
          <w:sz w:val="22"/>
          <w:szCs w:val="22"/>
        </w:rPr>
        <w:t xml:space="preserve">Le plan a été </w:t>
      </w:r>
      <w:r>
        <w:rPr>
          <w:sz w:val="22"/>
          <w:szCs w:val="22"/>
        </w:rPr>
        <w:t xml:space="preserve">déposé </w:t>
      </w:r>
      <w:r w:rsidRPr="000D16CA">
        <w:rPr>
          <w:sz w:val="22"/>
          <w:szCs w:val="22"/>
        </w:rPr>
        <w:t xml:space="preserve">sur le site </w:t>
      </w:r>
      <w:r>
        <w:rPr>
          <w:sz w:val="22"/>
          <w:szCs w:val="22"/>
        </w:rPr>
        <w:t xml:space="preserve">web </w:t>
      </w:r>
      <w:r w:rsidR="006F03E8">
        <w:rPr>
          <w:sz w:val="22"/>
          <w:szCs w:val="22"/>
        </w:rPr>
        <w:t>du MSSS le 16 juin 2015</w:t>
      </w:r>
      <w:r>
        <w:rPr>
          <w:sz w:val="22"/>
          <w:szCs w:val="22"/>
        </w:rPr>
        <w:t>.</w:t>
      </w:r>
    </w:p>
    <w:p w:rsidR="00323402" w:rsidRPr="000D16CA" w:rsidRDefault="00B02604" w:rsidP="00323402">
      <w:pPr>
        <w:tabs>
          <w:tab w:val="left" w:pos="709"/>
          <w:tab w:val="num" w:pos="1320"/>
        </w:tabs>
        <w:spacing w:before="120"/>
        <w:ind w:left="709" w:hanging="709"/>
        <w:jc w:val="both"/>
        <w:rPr>
          <w:b/>
          <w:sz w:val="22"/>
          <w:szCs w:val="22"/>
        </w:rPr>
      </w:pPr>
      <w:r w:rsidRPr="000D16CA">
        <w:rPr>
          <w:b/>
          <w:sz w:val="22"/>
          <w:szCs w:val="22"/>
        </w:rPr>
        <w:t>39</w:t>
      </w:r>
      <w:r w:rsidR="00323402" w:rsidRPr="000D16CA">
        <w:rPr>
          <w:b/>
          <w:sz w:val="22"/>
          <w:szCs w:val="22"/>
        </w:rPr>
        <w:t>.5</w:t>
      </w:r>
      <w:r w:rsidR="00323402" w:rsidRPr="000D16CA">
        <w:rPr>
          <w:b/>
          <w:sz w:val="22"/>
          <w:szCs w:val="22"/>
        </w:rPr>
        <w:tab/>
      </w:r>
      <w:r w:rsidRPr="000D16CA">
        <w:rPr>
          <w:b/>
          <w:sz w:val="22"/>
          <w:szCs w:val="22"/>
        </w:rPr>
        <w:t>Plan stratégiques (</w:t>
      </w:r>
      <w:proofErr w:type="spellStart"/>
      <w:r w:rsidRPr="000D16CA">
        <w:rPr>
          <w:b/>
          <w:sz w:val="22"/>
          <w:szCs w:val="22"/>
        </w:rPr>
        <w:t>M.Tremblay</w:t>
      </w:r>
      <w:proofErr w:type="spellEnd"/>
      <w:r w:rsidRPr="000D16CA">
        <w:rPr>
          <w:b/>
          <w:sz w:val="22"/>
          <w:szCs w:val="22"/>
        </w:rPr>
        <w:t>)</w:t>
      </w:r>
    </w:p>
    <w:p w:rsidR="00323402" w:rsidRPr="000D16CA" w:rsidRDefault="00A3645B" w:rsidP="00AB6EB9">
      <w:pPr>
        <w:tabs>
          <w:tab w:val="left" w:pos="709"/>
          <w:tab w:val="num" w:pos="1320"/>
        </w:tabs>
        <w:spacing w:before="120"/>
        <w:ind w:left="709"/>
        <w:jc w:val="both"/>
        <w:rPr>
          <w:sz w:val="22"/>
          <w:szCs w:val="22"/>
        </w:rPr>
      </w:pPr>
      <w:r w:rsidRPr="000D16CA">
        <w:rPr>
          <w:sz w:val="22"/>
          <w:szCs w:val="22"/>
        </w:rPr>
        <w:t xml:space="preserve">Cette année il y a eu des difficultés dans le </w:t>
      </w:r>
      <w:r w:rsidR="00752E29" w:rsidRPr="000D16CA">
        <w:rPr>
          <w:sz w:val="22"/>
          <w:szCs w:val="22"/>
        </w:rPr>
        <w:t>processus</w:t>
      </w:r>
      <w:r w:rsidRPr="000D16CA">
        <w:rPr>
          <w:sz w:val="22"/>
          <w:szCs w:val="22"/>
        </w:rPr>
        <w:t xml:space="preserve"> de saisie des données </w:t>
      </w:r>
      <w:r w:rsidR="00B0132F">
        <w:rPr>
          <w:sz w:val="22"/>
          <w:szCs w:val="22"/>
        </w:rPr>
        <w:t xml:space="preserve">et des mesures seront prises </w:t>
      </w:r>
      <w:r w:rsidRPr="000D16CA">
        <w:rPr>
          <w:sz w:val="22"/>
          <w:szCs w:val="22"/>
        </w:rPr>
        <w:t xml:space="preserve"> pour</w:t>
      </w:r>
      <w:r w:rsidR="00B0132F">
        <w:rPr>
          <w:sz w:val="22"/>
          <w:szCs w:val="22"/>
        </w:rPr>
        <w:t xml:space="preserve"> que </w:t>
      </w:r>
      <w:r w:rsidRPr="000D16CA">
        <w:rPr>
          <w:sz w:val="22"/>
          <w:szCs w:val="22"/>
        </w:rPr>
        <w:t>l’</w:t>
      </w:r>
      <w:r w:rsidR="00752E29" w:rsidRPr="000D16CA">
        <w:rPr>
          <w:sz w:val="22"/>
          <w:szCs w:val="22"/>
        </w:rPr>
        <w:t>année</w:t>
      </w:r>
      <w:r w:rsidRPr="000D16CA">
        <w:rPr>
          <w:sz w:val="22"/>
          <w:szCs w:val="22"/>
        </w:rPr>
        <w:t xml:space="preserve"> prochaine les données </w:t>
      </w:r>
      <w:r w:rsidR="00752E29" w:rsidRPr="000D16CA">
        <w:rPr>
          <w:sz w:val="22"/>
          <w:szCs w:val="22"/>
        </w:rPr>
        <w:t>soient</w:t>
      </w:r>
      <w:r w:rsidRPr="000D16CA">
        <w:rPr>
          <w:sz w:val="22"/>
          <w:szCs w:val="22"/>
        </w:rPr>
        <w:t xml:space="preserve"> rentrées pour le 30 avril.</w:t>
      </w:r>
    </w:p>
    <w:p w:rsidR="00A3645B" w:rsidRPr="000D16CA" w:rsidRDefault="00A3645B" w:rsidP="00752E29">
      <w:pPr>
        <w:ind w:left="709" w:firstLine="392"/>
        <w:jc w:val="both"/>
        <w:rPr>
          <w:sz w:val="22"/>
          <w:szCs w:val="22"/>
        </w:rPr>
      </w:pPr>
    </w:p>
    <w:p w:rsidR="00A3645B" w:rsidRDefault="00A3645B" w:rsidP="00752E29">
      <w:pPr>
        <w:ind w:left="709"/>
        <w:jc w:val="both"/>
        <w:rPr>
          <w:color w:val="000000"/>
          <w:sz w:val="22"/>
          <w:szCs w:val="22"/>
        </w:rPr>
      </w:pPr>
      <w:r w:rsidRPr="000D16CA">
        <w:rPr>
          <w:sz w:val="22"/>
          <w:szCs w:val="22"/>
        </w:rPr>
        <w:t>Les résultats de l’indicateur «  Pourcentage de centres hospitaliers de soins généraux et spécialisés ayant des taux d’infections nosocomiales inférieurs ou égaux aux seuils établis » ont été reçus. Le document a été envoyé dans le réseau le 29 mai 2015.</w:t>
      </w:r>
      <w:r w:rsidRPr="000D16CA">
        <w:rPr>
          <w:color w:val="000000"/>
          <w:sz w:val="22"/>
          <w:szCs w:val="22"/>
        </w:rPr>
        <w:t xml:space="preserve"> </w:t>
      </w:r>
    </w:p>
    <w:p w:rsidR="00150360" w:rsidRPr="000D16CA" w:rsidRDefault="00150360" w:rsidP="00752E29">
      <w:pPr>
        <w:ind w:left="709"/>
        <w:jc w:val="both"/>
        <w:rPr>
          <w:color w:val="000000"/>
          <w:sz w:val="22"/>
          <w:szCs w:val="22"/>
        </w:rPr>
      </w:pPr>
    </w:p>
    <w:p w:rsidR="00A3645B" w:rsidRPr="000D16CA" w:rsidRDefault="00150360" w:rsidP="00752E29">
      <w:pPr>
        <w:ind w:left="709"/>
        <w:jc w:val="both"/>
        <w:rPr>
          <w:color w:val="000000"/>
          <w:sz w:val="22"/>
          <w:szCs w:val="22"/>
        </w:rPr>
      </w:pPr>
      <w:r>
        <w:rPr>
          <w:color w:val="000000"/>
          <w:sz w:val="22"/>
          <w:szCs w:val="22"/>
        </w:rPr>
        <w:t xml:space="preserve">Les résultats sont les suivants : </w:t>
      </w:r>
    </w:p>
    <w:p w:rsidR="006C24C9" w:rsidRPr="006C24C9" w:rsidRDefault="006C24C9" w:rsidP="00980019">
      <w:pPr>
        <w:numPr>
          <w:ilvl w:val="0"/>
          <w:numId w:val="11"/>
        </w:numPr>
        <w:ind w:left="1418" w:hanging="709"/>
        <w:rPr>
          <w:color w:val="000000" w:themeColor="text1"/>
          <w:sz w:val="22"/>
          <w:szCs w:val="22"/>
        </w:rPr>
      </w:pPr>
      <w:r w:rsidRPr="006C24C9">
        <w:rPr>
          <w:color w:val="000000" w:themeColor="text1"/>
          <w:sz w:val="22"/>
          <w:szCs w:val="22"/>
        </w:rPr>
        <w:lastRenderedPageBreak/>
        <w:t>DACD : 81% des installations</w:t>
      </w:r>
      <w:r w:rsidR="00150360">
        <w:rPr>
          <w:color w:val="000000" w:themeColor="text1"/>
          <w:sz w:val="22"/>
          <w:szCs w:val="22"/>
        </w:rPr>
        <w:t xml:space="preserve"> sont </w:t>
      </w:r>
      <w:r w:rsidRPr="006C24C9">
        <w:rPr>
          <w:color w:val="000000" w:themeColor="text1"/>
          <w:sz w:val="22"/>
          <w:szCs w:val="22"/>
        </w:rPr>
        <w:t xml:space="preserve"> conformes au seuil</w:t>
      </w:r>
      <w:r w:rsidR="00150360">
        <w:rPr>
          <w:color w:val="000000" w:themeColor="text1"/>
          <w:sz w:val="22"/>
          <w:szCs w:val="22"/>
        </w:rPr>
        <w:t xml:space="preserve"> établi</w:t>
      </w:r>
      <w:r w:rsidRPr="006C24C9">
        <w:rPr>
          <w:color w:val="000000" w:themeColor="text1"/>
          <w:sz w:val="22"/>
          <w:szCs w:val="22"/>
        </w:rPr>
        <w:t xml:space="preserve"> (3 installations</w:t>
      </w:r>
      <w:r w:rsidR="00150360">
        <w:rPr>
          <w:color w:val="000000" w:themeColor="text1"/>
          <w:sz w:val="22"/>
          <w:szCs w:val="22"/>
        </w:rPr>
        <w:t xml:space="preserve">  de plus </w:t>
      </w:r>
      <w:r w:rsidR="006F03E8">
        <w:rPr>
          <w:color w:val="000000" w:themeColor="text1"/>
          <w:sz w:val="22"/>
          <w:szCs w:val="22"/>
        </w:rPr>
        <w:t xml:space="preserve">que </w:t>
      </w:r>
      <w:r w:rsidR="00150360">
        <w:rPr>
          <w:color w:val="000000" w:themeColor="text1"/>
          <w:sz w:val="22"/>
          <w:szCs w:val="22"/>
        </w:rPr>
        <w:t>l’année précédente</w:t>
      </w:r>
      <w:r w:rsidRPr="006C24C9">
        <w:rPr>
          <w:color w:val="000000" w:themeColor="text1"/>
          <w:sz w:val="22"/>
          <w:szCs w:val="22"/>
        </w:rPr>
        <w:t>)</w:t>
      </w:r>
    </w:p>
    <w:p w:rsidR="006C24C9" w:rsidRPr="006C24C9" w:rsidRDefault="006C24C9" w:rsidP="00980019">
      <w:pPr>
        <w:numPr>
          <w:ilvl w:val="0"/>
          <w:numId w:val="11"/>
        </w:numPr>
        <w:ind w:left="1418" w:hanging="709"/>
        <w:rPr>
          <w:color w:val="000000" w:themeColor="text1"/>
          <w:sz w:val="22"/>
          <w:szCs w:val="22"/>
        </w:rPr>
      </w:pPr>
      <w:r w:rsidRPr="006C24C9">
        <w:rPr>
          <w:color w:val="000000" w:themeColor="text1"/>
          <w:sz w:val="22"/>
          <w:szCs w:val="22"/>
        </w:rPr>
        <w:t xml:space="preserve">SARM : 94% des installations conformes au seuil </w:t>
      </w:r>
      <w:r w:rsidR="00150360">
        <w:rPr>
          <w:color w:val="000000" w:themeColor="text1"/>
          <w:sz w:val="22"/>
          <w:szCs w:val="22"/>
        </w:rPr>
        <w:t xml:space="preserve">établi </w:t>
      </w:r>
      <w:r w:rsidRPr="006C24C9">
        <w:rPr>
          <w:color w:val="000000" w:themeColor="text1"/>
          <w:sz w:val="22"/>
          <w:szCs w:val="22"/>
        </w:rPr>
        <w:t>(une installation de moins</w:t>
      </w:r>
      <w:r w:rsidR="00150360">
        <w:rPr>
          <w:color w:val="000000" w:themeColor="text1"/>
          <w:sz w:val="22"/>
          <w:szCs w:val="22"/>
        </w:rPr>
        <w:t xml:space="preserve"> que l’année précédente</w:t>
      </w:r>
      <w:r w:rsidRPr="006C24C9">
        <w:rPr>
          <w:color w:val="000000" w:themeColor="text1"/>
          <w:sz w:val="22"/>
          <w:szCs w:val="22"/>
        </w:rPr>
        <w:t>)</w:t>
      </w:r>
    </w:p>
    <w:p w:rsidR="006C24C9" w:rsidRPr="006C24C9" w:rsidRDefault="006C24C9" w:rsidP="00980019">
      <w:pPr>
        <w:numPr>
          <w:ilvl w:val="0"/>
          <w:numId w:val="11"/>
        </w:numPr>
        <w:ind w:left="709" w:firstLine="0"/>
        <w:rPr>
          <w:color w:val="000000" w:themeColor="text1"/>
          <w:sz w:val="22"/>
          <w:szCs w:val="22"/>
        </w:rPr>
      </w:pPr>
      <w:r w:rsidRPr="006C24C9">
        <w:rPr>
          <w:color w:val="000000" w:themeColor="text1"/>
          <w:sz w:val="22"/>
          <w:szCs w:val="22"/>
        </w:rPr>
        <w:t>BACC : 100</w:t>
      </w:r>
      <w:r w:rsidR="00150360">
        <w:rPr>
          <w:color w:val="000000" w:themeColor="text1"/>
          <w:sz w:val="22"/>
          <w:szCs w:val="22"/>
        </w:rPr>
        <w:t xml:space="preserve">% sont conformes au seuil établi. Cet </w:t>
      </w:r>
      <w:r w:rsidRPr="006C24C9">
        <w:rPr>
          <w:color w:val="000000" w:themeColor="text1"/>
          <w:sz w:val="22"/>
          <w:szCs w:val="22"/>
        </w:rPr>
        <w:t xml:space="preserve">indicateur </w:t>
      </w:r>
      <w:r w:rsidRPr="006C24C9">
        <w:rPr>
          <w:color w:val="000000" w:themeColor="text1"/>
          <w:sz w:val="22"/>
          <w:szCs w:val="22"/>
          <w:u w:val="single"/>
        </w:rPr>
        <w:t>ne sera pas reconduit</w:t>
      </w:r>
      <w:r w:rsidR="00150360">
        <w:rPr>
          <w:color w:val="000000" w:themeColor="text1"/>
          <w:sz w:val="22"/>
          <w:szCs w:val="22"/>
          <w:u w:val="single"/>
        </w:rPr>
        <w:t>.</w:t>
      </w:r>
    </w:p>
    <w:p w:rsidR="00A3645B" w:rsidRPr="000D16CA" w:rsidRDefault="00A3645B" w:rsidP="006C24C9">
      <w:pPr>
        <w:jc w:val="both"/>
        <w:rPr>
          <w:b/>
          <w:sz w:val="22"/>
          <w:szCs w:val="22"/>
        </w:rPr>
      </w:pPr>
    </w:p>
    <w:p w:rsidR="00A3645B" w:rsidRPr="000D16CA" w:rsidRDefault="00A3645B" w:rsidP="00752E29">
      <w:pPr>
        <w:ind w:left="709"/>
        <w:jc w:val="both"/>
        <w:rPr>
          <w:sz w:val="22"/>
          <w:szCs w:val="22"/>
        </w:rPr>
      </w:pPr>
      <w:r w:rsidRPr="000D16CA">
        <w:rPr>
          <w:sz w:val="22"/>
          <w:szCs w:val="22"/>
        </w:rPr>
        <w:t xml:space="preserve">Pour 2015-2020 la cible </w:t>
      </w:r>
      <w:r w:rsidR="00150360">
        <w:rPr>
          <w:sz w:val="22"/>
          <w:szCs w:val="22"/>
        </w:rPr>
        <w:t xml:space="preserve">sera </w:t>
      </w:r>
      <w:r w:rsidRPr="000D16CA">
        <w:rPr>
          <w:sz w:val="22"/>
          <w:szCs w:val="22"/>
        </w:rPr>
        <w:t xml:space="preserve">de 95% pour les </w:t>
      </w:r>
      <w:r w:rsidR="006F03E8">
        <w:rPr>
          <w:sz w:val="22"/>
          <w:szCs w:val="22"/>
        </w:rPr>
        <w:t xml:space="preserve">trois </w:t>
      </w:r>
      <w:r w:rsidRPr="000D16CA">
        <w:rPr>
          <w:sz w:val="22"/>
          <w:szCs w:val="22"/>
        </w:rPr>
        <w:t>indicateurs</w:t>
      </w:r>
      <w:r w:rsidR="006F03E8">
        <w:rPr>
          <w:sz w:val="22"/>
          <w:szCs w:val="22"/>
        </w:rPr>
        <w:t xml:space="preserve"> </w:t>
      </w:r>
      <w:proofErr w:type="gramStart"/>
      <w:r w:rsidR="006F03E8">
        <w:rPr>
          <w:sz w:val="22"/>
          <w:szCs w:val="22"/>
        </w:rPr>
        <w:t xml:space="preserve">d’infection </w:t>
      </w:r>
      <w:r w:rsidRPr="000D16CA">
        <w:rPr>
          <w:sz w:val="22"/>
          <w:szCs w:val="22"/>
        </w:rPr>
        <w:t> :</w:t>
      </w:r>
      <w:proofErr w:type="gramEnd"/>
    </w:p>
    <w:p w:rsidR="00A3645B" w:rsidRPr="000D16CA" w:rsidRDefault="00A3645B" w:rsidP="00980019">
      <w:pPr>
        <w:numPr>
          <w:ilvl w:val="0"/>
          <w:numId w:val="10"/>
        </w:numPr>
        <w:autoSpaceDE w:val="0"/>
        <w:autoSpaceDN w:val="0"/>
        <w:adjustRightInd w:val="0"/>
        <w:ind w:left="709" w:firstLine="0"/>
        <w:rPr>
          <w:color w:val="000000"/>
          <w:sz w:val="22"/>
          <w:szCs w:val="22"/>
        </w:rPr>
      </w:pPr>
      <w:r w:rsidRPr="000D16CA">
        <w:rPr>
          <w:color w:val="000000"/>
          <w:sz w:val="22"/>
          <w:szCs w:val="22"/>
        </w:rPr>
        <w:t xml:space="preserve">Taux d'infections à </w:t>
      </w:r>
      <w:r w:rsidRPr="000D16CA">
        <w:rPr>
          <w:i/>
          <w:color w:val="000000"/>
          <w:sz w:val="22"/>
          <w:szCs w:val="22"/>
        </w:rPr>
        <w:t>Clostridium difficile</w:t>
      </w:r>
      <w:r w:rsidRPr="000D16CA">
        <w:rPr>
          <w:color w:val="000000"/>
          <w:sz w:val="22"/>
          <w:szCs w:val="22"/>
        </w:rPr>
        <w:t xml:space="preserve"> (DACD)</w:t>
      </w:r>
      <w:r w:rsidR="00150360">
        <w:rPr>
          <w:color w:val="000000"/>
          <w:sz w:val="22"/>
          <w:szCs w:val="22"/>
        </w:rPr>
        <w:t>;</w:t>
      </w:r>
      <w:r w:rsidRPr="000D16CA">
        <w:rPr>
          <w:color w:val="000000"/>
          <w:sz w:val="22"/>
          <w:szCs w:val="22"/>
        </w:rPr>
        <w:t xml:space="preserve"> </w:t>
      </w:r>
    </w:p>
    <w:p w:rsidR="00A3645B" w:rsidRPr="000D16CA" w:rsidRDefault="00A3645B" w:rsidP="00980019">
      <w:pPr>
        <w:numPr>
          <w:ilvl w:val="0"/>
          <w:numId w:val="10"/>
        </w:numPr>
        <w:autoSpaceDE w:val="0"/>
        <w:autoSpaceDN w:val="0"/>
        <w:adjustRightInd w:val="0"/>
        <w:ind w:left="709" w:firstLine="0"/>
        <w:rPr>
          <w:color w:val="000000"/>
          <w:sz w:val="22"/>
          <w:szCs w:val="22"/>
        </w:rPr>
      </w:pPr>
      <w:r w:rsidRPr="000D16CA">
        <w:rPr>
          <w:color w:val="000000"/>
          <w:sz w:val="22"/>
          <w:szCs w:val="22"/>
        </w:rPr>
        <w:t xml:space="preserve">Bactériémies à SARM </w:t>
      </w:r>
      <w:r w:rsidR="00150360">
        <w:rPr>
          <w:color w:val="000000"/>
          <w:sz w:val="22"/>
          <w:szCs w:val="22"/>
        </w:rPr>
        <w:t>;</w:t>
      </w:r>
    </w:p>
    <w:p w:rsidR="006F03E8" w:rsidRDefault="00A3645B" w:rsidP="00980019">
      <w:pPr>
        <w:numPr>
          <w:ilvl w:val="0"/>
          <w:numId w:val="10"/>
        </w:numPr>
        <w:autoSpaceDE w:val="0"/>
        <w:autoSpaceDN w:val="0"/>
        <w:adjustRightInd w:val="0"/>
        <w:ind w:left="709" w:firstLine="0"/>
        <w:rPr>
          <w:color w:val="000000"/>
          <w:sz w:val="22"/>
          <w:szCs w:val="22"/>
        </w:rPr>
      </w:pPr>
      <w:r w:rsidRPr="000D16CA">
        <w:rPr>
          <w:color w:val="000000"/>
          <w:sz w:val="22"/>
          <w:szCs w:val="22"/>
        </w:rPr>
        <w:t xml:space="preserve">Bactériémies sur accès vasculaires en </w:t>
      </w:r>
      <w:r w:rsidR="00150360" w:rsidRPr="000D16CA">
        <w:rPr>
          <w:color w:val="000000"/>
          <w:sz w:val="22"/>
          <w:szCs w:val="22"/>
        </w:rPr>
        <w:t>hémodialyse</w:t>
      </w:r>
      <w:r w:rsidR="00150360" w:rsidRPr="00150360">
        <w:rPr>
          <w:b/>
          <w:color w:val="000000"/>
          <w:sz w:val="22"/>
          <w:szCs w:val="22"/>
        </w:rPr>
        <w:t xml:space="preserve"> </w:t>
      </w:r>
      <w:r w:rsidR="00150360" w:rsidRPr="00176922">
        <w:rPr>
          <w:color w:val="000000"/>
          <w:sz w:val="22"/>
          <w:szCs w:val="22"/>
        </w:rPr>
        <w:t>(nouvel indicateur)</w:t>
      </w:r>
      <w:r w:rsidR="006F03E8">
        <w:rPr>
          <w:color w:val="000000"/>
          <w:sz w:val="22"/>
          <w:szCs w:val="22"/>
        </w:rPr>
        <w:t xml:space="preserve">.  </w:t>
      </w:r>
    </w:p>
    <w:p w:rsidR="006F03E8" w:rsidRDefault="006F03E8" w:rsidP="006F03E8">
      <w:pPr>
        <w:autoSpaceDE w:val="0"/>
        <w:autoSpaceDN w:val="0"/>
        <w:adjustRightInd w:val="0"/>
        <w:ind w:left="709"/>
        <w:rPr>
          <w:color w:val="000000"/>
          <w:sz w:val="22"/>
          <w:szCs w:val="22"/>
        </w:rPr>
      </w:pPr>
    </w:p>
    <w:p w:rsidR="00A3645B" w:rsidRPr="00176922" w:rsidRDefault="006F03E8" w:rsidP="006F03E8">
      <w:pPr>
        <w:autoSpaceDE w:val="0"/>
        <w:autoSpaceDN w:val="0"/>
        <w:adjustRightInd w:val="0"/>
        <w:ind w:left="709"/>
        <w:rPr>
          <w:color w:val="000000"/>
          <w:sz w:val="22"/>
          <w:szCs w:val="22"/>
        </w:rPr>
      </w:pPr>
      <w:r>
        <w:rPr>
          <w:color w:val="000000"/>
          <w:sz w:val="22"/>
          <w:szCs w:val="22"/>
        </w:rPr>
        <w:t xml:space="preserve">Pour ce qui est de l’indicateur </w:t>
      </w:r>
      <w:r w:rsidR="00A3645B" w:rsidRPr="000D16CA">
        <w:rPr>
          <w:color w:val="000000"/>
          <w:sz w:val="22"/>
          <w:szCs w:val="22"/>
        </w:rPr>
        <w:t xml:space="preserve"> </w:t>
      </w:r>
      <w:r>
        <w:rPr>
          <w:color w:val="000000"/>
          <w:sz w:val="22"/>
          <w:szCs w:val="22"/>
        </w:rPr>
        <w:t>de c</w:t>
      </w:r>
      <w:r w:rsidR="00A3645B" w:rsidRPr="00150360">
        <w:rPr>
          <w:color w:val="000000"/>
          <w:sz w:val="22"/>
          <w:szCs w:val="22"/>
        </w:rPr>
        <w:t>onformité à l'hygiène des mains (HDM)</w:t>
      </w:r>
      <w:r>
        <w:rPr>
          <w:color w:val="000000"/>
          <w:sz w:val="22"/>
          <w:szCs w:val="22"/>
        </w:rPr>
        <w:t xml:space="preserve"> la cible est de 80% tel qu’exigé dans </w:t>
      </w:r>
      <w:r w:rsidR="00A3645B" w:rsidRPr="00150360">
        <w:rPr>
          <w:color w:val="000000"/>
          <w:sz w:val="22"/>
          <w:szCs w:val="22"/>
        </w:rPr>
        <w:t xml:space="preserve">la campagne québécoise des soins </w:t>
      </w:r>
      <w:r w:rsidR="00150360" w:rsidRPr="00150360">
        <w:rPr>
          <w:color w:val="000000"/>
          <w:sz w:val="22"/>
          <w:szCs w:val="22"/>
        </w:rPr>
        <w:t>sécuritaires</w:t>
      </w:r>
      <w:r w:rsidR="00150360" w:rsidRPr="00150360">
        <w:rPr>
          <w:b/>
          <w:color w:val="000000"/>
          <w:sz w:val="22"/>
          <w:szCs w:val="22"/>
        </w:rPr>
        <w:t xml:space="preserve"> </w:t>
      </w:r>
      <w:r w:rsidR="00150360" w:rsidRPr="00176922">
        <w:rPr>
          <w:color w:val="000000"/>
          <w:sz w:val="22"/>
          <w:szCs w:val="22"/>
        </w:rPr>
        <w:t>(nouvel indicateur)</w:t>
      </w:r>
      <w:r w:rsidR="00176922">
        <w:rPr>
          <w:color w:val="000000"/>
          <w:sz w:val="22"/>
          <w:szCs w:val="22"/>
        </w:rPr>
        <w:t>.</w:t>
      </w:r>
    </w:p>
    <w:p w:rsidR="00C9121B" w:rsidRPr="00C9121B" w:rsidRDefault="00A3645B" w:rsidP="00AB6EB9">
      <w:pPr>
        <w:tabs>
          <w:tab w:val="left" w:pos="709"/>
          <w:tab w:val="num" w:pos="1320"/>
        </w:tabs>
        <w:spacing w:before="120"/>
        <w:ind w:left="709"/>
        <w:jc w:val="both"/>
        <w:rPr>
          <w:sz w:val="22"/>
          <w:szCs w:val="22"/>
        </w:rPr>
      </w:pPr>
      <w:r w:rsidRPr="000D16CA">
        <w:rPr>
          <w:sz w:val="22"/>
          <w:szCs w:val="22"/>
        </w:rPr>
        <w:t xml:space="preserve">Les membres de la TNPIN </w:t>
      </w:r>
      <w:r w:rsidR="00752E29" w:rsidRPr="000D16CA">
        <w:rPr>
          <w:sz w:val="22"/>
          <w:szCs w:val="22"/>
        </w:rPr>
        <w:t>considèrent</w:t>
      </w:r>
      <w:r w:rsidRPr="000D16CA">
        <w:rPr>
          <w:sz w:val="22"/>
          <w:szCs w:val="22"/>
        </w:rPr>
        <w:t xml:space="preserve"> que des nouvelles approches doivent </w:t>
      </w:r>
      <w:r w:rsidR="00752E29" w:rsidRPr="000D16CA">
        <w:rPr>
          <w:sz w:val="22"/>
          <w:szCs w:val="22"/>
        </w:rPr>
        <w:t>être</w:t>
      </w:r>
      <w:r w:rsidRPr="000D16CA">
        <w:rPr>
          <w:sz w:val="22"/>
          <w:szCs w:val="22"/>
        </w:rPr>
        <w:t xml:space="preserve"> essayé</w:t>
      </w:r>
      <w:r w:rsidR="00752E29" w:rsidRPr="000D16CA">
        <w:rPr>
          <w:sz w:val="22"/>
          <w:szCs w:val="22"/>
        </w:rPr>
        <w:t>e</w:t>
      </w:r>
      <w:r w:rsidRPr="000D16CA">
        <w:rPr>
          <w:sz w:val="22"/>
          <w:szCs w:val="22"/>
        </w:rPr>
        <w:t>s pour rencontrer la cible</w:t>
      </w:r>
      <w:r w:rsidR="00176922">
        <w:rPr>
          <w:sz w:val="22"/>
          <w:szCs w:val="22"/>
        </w:rPr>
        <w:t xml:space="preserve"> de 95%</w:t>
      </w:r>
      <w:r w:rsidR="006F03E8">
        <w:rPr>
          <w:sz w:val="22"/>
          <w:szCs w:val="22"/>
        </w:rPr>
        <w:t xml:space="preserve"> pour les taux d’infections</w:t>
      </w:r>
      <w:r w:rsidRPr="000D16CA">
        <w:rPr>
          <w:sz w:val="22"/>
          <w:szCs w:val="22"/>
        </w:rPr>
        <w:t xml:space="preserve">. </w:t>
      </w:r>
      <w:proofErr w:type="spellStart"/>
      <w:r w:rsidR="00400882" w:rsidRPr="000D16CA">
        <w:rPr>
          <w:sz w:val="22"/>
          <w:szCs w:val="22"/>
        </w:rPr>
        <w:t>Dre</w:t>
      </w:r>
      <w:proofErr w:type="spellEnd"/>
      <w:r w:rsidR="00400882" w:rsidRPr="000D16CA">
        <w:rPr>
          <w:sz w:val="22"/>
          <w:szCs w:val="22"/>
        </w:rPr>
        <w:t xml:space="preserve">. </w:t>
      </w:r>
      <w:proofErr w:type="spellStart"/>
      <w:r w:rsidR="00400882" w:rsidRPr="000D16CA">
        <w:rPr>
          <w:sz w:val="22"/>
          <w:szCs w:val="22"/>
        </w:rPr>
        <w:t>Galarneau</w:t>
      </w:r>
      <w:proofErr w:type="spellEnd"/>
      <w:r w:rsidR="00400882" w:rsidRPr="000D16CA">
        <w:rPr>
          <w:sz w:val="22"/>
          <w:szCs w:val="22"/>
        </w:rPr>
        <w:t xml:space="preserve"> donne l’</w:t>
      </w:r>
      <w:r w:rsidR="00176922">
        <w:rPr>
          <w:sz w:val="22"/>
          <w:szCs w:val="22"/>
        </w:rPr>
        <w:t>exemple</w:t>
      </w:r>
      <w:r w:rsidR="00400882" w:rsidRPr="000D16CA">
        <w:rPr>
          <w:sz w:val="22"/>
          <w:szCs w:val="22"/>
        </w:rPr>
        <w:t xml:space="preserve"> d</w:t>
      </w:r>
      <w:r w:rsidR="00176922">
        <w:rPr>
          <w:sz w:val="22"/>
          <w:szCs w:val="22"/>
        </w:rPr>
        <w:t>u</w:t>
      </w:r>
      <w:r w:rsidRPr="000D16CA">
        <w:rPr>
          <w:sz w:val="22"/>
          <w:szCs w:val="22"/>
        </w:rPr>
        <w:t xml:space="preserve"> dépistage du </w:t>
      </w:r>
      <w:r w:rsidRPr="00176922">
        <w:rPr>
          <w:i/>
          <w:sz w:val="22"/>
          <w:szCs w:val="22"/>
        </w:rPr>
        <w:t>C.</w:t>
      </w:r>
      <w:r w:rsidR="00176922">
        <w:rPr>
          <w:i/>
          <w:sz w:val="22"/>
          <w:szCs w:val="22"/>
        </w:rPr>
        <w:t xml:space="preserve"> </w:t>
      </w:r>
      <w:proofErr w:type="spellStart"/>
      <w:r w:rsidRPr="00176922">
        <w:rPr>
          <w:i/>
          <w:sz w:val="22"/>
          <w:szCs w:val="22"/>
        </w:rPr>
        <w:t>dif</w:t>
      </w:r>
      <w:r w:rsidR="00B0132F">
        <w:rPr>
          <w:i/>
          <w:sz w:val="22"/>
          <w:szCs w:val="22"/>
        </w:rPr>
        <w:t>icile</w:t>
      </w:r>
      <w:proofErr w:type="spellEnd"/>
      <w:r w:rsidR="00176922">
        <w:rPr>
          <w:sz w:val="22"/>
          <w:szCs w:val="22"/>
        </w:rPr>
        <w:t xml:space="preserve">. </w:t>
      </w:r>
      <w:proofErr w:type="gramStart"/>
      <w:r w:rsidRPr="000D16CA">
        <w:rPr>
          <w:sz w:val="22"/>
          <w:szCs w:val="22"/>
        </w:rPr>
        <w:t>à</w:t>
      </w:r>
      <w:proofErr w:type="gramEnd"/>
      <w:r w:rsidRPr="000D16CA">
        <w:rPr>
          <w:sz w:val="22"/>
          <w:szCs w:val="22"/>
        </w:rPr>
        <w:t xml:space="preserve"> l’urgence</w:t>
      </w:r>
      <w:r w:rsidR="00400882" w:rsidRPr="000D16CA">
        <w:rPr>
          <w:sz w:val="22"/>
          <w:szCs w:val="22"/>
        </w:rPr>
        <w:t xml:space="preserve">, </w:t>
      </w:r>
      <w:r w:rsidRPr="000D16CA">
        <w:rPr>
          <w:sz w:val="22"/>
          <w:szCs w:val="22"/>
        </w:rPr>
        <w:t xml:space="preserve">avec isolement au lit pour les </w:t>
      </w:r>
      <w:r w:rsidR="00752E29" w:rsidRPr="000D16CA">
        <w:rPr>
          <w:sz w:val="22"/>
          <w:szCs w:val="22"/>
        </w:rPr>
        <w:t>personnes</w:t>
      </w:r>
      <w:r w:rsidRPr="000D16CA">
        <w:rPr>
          <w:sz w:val="22"/>
          <w:szCs w:val="22"/>
        </w:rPr>
        <w:t xml:space="preserve"> </w:t>
      </w:r>
      <w:r w:rsidR="00796776" w:rsidRPr="000D16CA">
        <w:rPr>
          <w:sz w:val="22"/>
          <w:szCs w:val="22"/>
        </w:rPr>
        <w:t>asymptomatiqu</w:t>
      </w:r>
      <w:r w:rsidR="00796776">
        <w:rPr>
          <w:sz w:val="22"/>
          <w:szCs w:val="22"/>
        </w:rPr>
        <w:t xml:space="preserve">e </w:t>
      </w:r>
      <w:r w:rsidRPr="000D16CA">
        <w:rPr>
          <w:sz w:val="22"/>
          <w:szCs w:val="22"/>
        </w:rPr>
        <w:t>ayant un résultat</w:t>
      </w:r>
      <w:r w:rsidR="006F03E8">
        <w:rPr>
          <w:sz w:val="22"/>
          <w:szCs w:val="22"/>
        </w:rPr>
        <w:t xml:space="preserve"> de labo</w:t>
      </w:r>
      <w:r w:rsidR="00B0132F">
        <w:rPr>
          <w:sz w:val="22"/>
          <w:szCs w:val="22"/>
        </w:rPr>
        <w:t>ratoire</w:t>
      </w:r>
      <w:r w:rsidRPr="000D16CA">
        <w:rPr>
          <w:sz w:val="22"/>
          <w:szCs w:val="22"/>
        </w:rPr>
        <w:t xml:space="preserve"> positif</w:t>
      </w:r>
      <w:r w:rsidR="00796776">
        <w:rPr>
          <w:sz w:val="22"/>
          <w:szCs w:val="22"/>
        </w:rPr>
        <w:t>.</w:t>
      </w:r>
      <w:r w:rsidRPr="000D16CA">
        <w:rPr>
          <w:sz w:val="22"/>
          <w:szCs w:val="22"/>
        </w:rPr>
        <w:t xml:space="preserve"> </w:t>
      </w:r>
      <w:r w:rsidR="00796776">
        <w:rPr>
          <w:sz w:val="22"/>
          <w:szCs w:val="22"/>
        </w:rPr>
        <w:t xml:space="preserve">Les membres sont d’avis d’attendre la publication de l’étude réalisée par Dr Yves </w:t>
      </w:r>
      <w:proofErr w:type="spellStart"/>
      <w:r w:rsidR="00796776">
        <w:rPr>
          <w:sz w:val="22"/>
          <w:szCs w:val="22"/>
        </w:rPr>
        <w:t>Longtin</w:t>
      </w:r>
      <w:proofErr w:type="spellEnd"/>
      <w:r w:rsidR="00796776">
        <w:rPr>
          <w:sz w:val="22"/>
          <w:szCs w:val="22"/>
        </w:rPr>
        <w:t xml:space="preserve"> à ce sujet  avant d’entreprendre un projet pilote.  Par ailleurs, </w:t>
      </w:r>
      <w:proofErr w:type="spellStart"/>
      <w:r w:rsidR="00752E29" w:rsidRPr="000D16CA">
        <w:rPr>
          <w:sz w:val="22"/>
          <w:szCs w:val="22"/>
        </w:rPr>
        <w:t>Dre</w:t>
      </w:r>
      <w:proofErr w:type="spellEnd"/>
      <w:r w:rsidR="00752E29" w:rsidRPr="000D16CA">
        <w:rPr>
          <w:sz w:val="22"/>
          <w:szCs w:val="22"/>
        </w:rPr>
        <w:t xml:space="preserve"> Tremblay </w:t>
      </w:r>
      <w:r w:rsidR="00796776">
        <w:rPr>
          <w:sz w:val="22"/>
          <w:szCs w:val="22"/>
        </w:rPr>
        <w:t xml:space="preserve">réitère l’importance d’un programme </w:t>
      </w:r>
      <w:r w:rsidR="00752E29" w:rsidRPr="000D16CA">
        <w:rPr>
          <w:sz w:val="22"/>
          <w:szCs w:val="22"/>
        </w:rPr>
        <w:t>d’</w:t>
      </w:r>
      <w:proofErr w:type="spellStart"/>
      <w:r w:rsidR="00752E29" w:rsidRPr="000D16CA">
        <w:rPr>
          <w:sz w:val="22"/>
          <w:szCs w:val="22"/>
        </w:rPr>
        <w:t>antibiogouvernance</w:t>
      </w:r>
      <w:proofErr w:type="spellEnd"/>
      <w:r w:rsidR="00752E29" w:rsidRPr="000D16CA">
        <w:rPr>
          <w:sz w:val="22"/>
          <w:szCs w:val="22"/>
        </w:rPr>
        <w:t xml:space="preserve"> </w:t>
      </w:r>
      <w:r w:rsidR="00796776">
        <w:rPr>
          <w:sz w:val="22"/>
          <w:szCs w:val="22"/>
        </w:rPr>
        <w:t xml:space="preserve">pour </w:t>
      </w:r>
      <w:r w:rsidR="00752E29" w:rsidRPr="000D16CA">
        <w:rPr>
          <w:sz w:val="22"/>
          <w:szCs w:val="22"/>
        </w:rPr>
        <w:t>diminuer le risque de DACD</w:t>
      </w:r>
      <w:r w:rsidR="00796776">
        <w:rPr>
          <w:sz w:val="22"/>
          <w:szCs w:val="22"/>
        </w:rPr>
        <w:t xml:space="preserve"> et mieux contrôler les éclosions. </w:t>
      </w:r>
      <w:r w:rsidR="00C9121B">
        <w:rPr>
          <w:sz w:val="22"/>
          <w:szCs w:val="22"/>
        </w:rPr>
        <w:t xml:space="preserve">À ce sujet, l’expérience démontre que l’usage des quinolones a un </w:t>
      </w:r>
      <w:r w:rsidR="00C9121B">
        <w:rPr>
          <w:rFonts w:ascii="Verdana" w:hAnsi="Verdana"/>
          <w:sz w:val="20"/>
          <w:szCs w:val="20"/>
        </w:rPr>
        <w:t xml:space="preserve">impact </w:t>
      </w:r>
      <w:r w:rsidR="00C9121B" w:rsidRPr="00C9121B">
        <w:rPr>
          <w:sz w:val="22"/>
          <w:szCs w:val="22"/>
        </w:rPr>
        <w:t>important sur les taux d'infections par le C. difficile.</w:t>
      </w:r>
    </w:p>
    <w:p w:rsidR="00C9121B" w:rsidRPr="00C9121B" w:rsidRDefault="00C9121B" w:rsidP="00C9121B">
      <w:pPr>
        <w:pBdr>
          <w:top w:val="single" w:sz="4" w:space="1" w:color="auto"/>
          <w:left w:val="single" w:sz="4" w:space="4" w:color="auto"/>
          <w:bottom w:val="single" w:sz="4" w:space="1" w:color="auto"/>
          <w:right w:val="single" w:sz="4" w:space="4" w:color="auto"/>
        </w:pBdr>
        <w:tabs>
          <w:tab w:val="left" w:pos="709"/>
          <w:tab w:val="num" w:pos="1320"/>
        </w:tabs>
        <w:spacing w:before="120"/>
        <w:ind w:left="709"/>
        <w:jc w:val="both"/>
        <w:rPr>
          <w:sz w:val="22"/>
          <w:szCs w:val="22"/>
        </w:rPr>
      </w:pPr>
      <w:r w:rsidRPr="00C9121B">
        <w:rPr>
          <w:sz w:val="22"/>
          <w:szCs w:val="22"/>
        </w:rPr>
        <w:t>Un suivi sera fait auprès de l’INESSS afin que cette information soit prise en compte dans la révision des guides cliniques sur l’antibiothérapie</w:t>
      </w:r>
      <w:r>
        <w:rPr>
          <w:sz w:val="22"/>
          <w:szCs w:val="22"/>
        </w:rPr>
        <w:t>,</w:t>
      </w:r>
      <w:r w:rsidR="00D56304">
        <w:rPr>
          <w:sz w:val="22"/>
          <w:szCs w:val="22"/>
        </w:rPr>
        <w:t xml:space="preserve"> une </w:t>
      </w:r>
      <w:r>
        <w:rPr>
          <w:sz w:val="22"/>
          <w:szCs w:val="22"/>
        </w:rPr>
        <w:t xml:space="preserve">révision qui devrait s’amorcer dans les prochains mois. (Suivi fait auprès d’Alain </w:t>
      </w:r>
      <w:proofErr w:type="spellStart"/>
      <w:r>
        <w:rPr>
          <w:sz w:val="22"/>
          <w:szCs w:val="22"/>
        </w:rPr>
        <w:t>Prémont</w:t>
      </w:r>
      <w:proofErr w:type="spellEnd"/>
      <w:r>
        <w:rPr>
          <w:sz w:val="22"/>
          <w:szCs w:val="22"/>
        </w:rPr>
        <w:t xml:space="preserve"> le 22 juin)</w:t>
      </w:r>
    </w:p>
    <w:p w:rsidR="00A3645B" w:rsidRPr="000D16CA" w:rsidRDefault="00752E29" w:rsidP="00AB6EB9">
      <w:pPr>
        <w:tabs>
          <w:tab w:val="left" w:pos="709"/>
          <w:tab w:val="num" w:pos="1320"/>
        </w:tabs>
        <w:spacing w:before="120"/>
        <w:ind w:left="709"/>
        <w:jc w:val="both"/>
        <w:rPr>
          <w:sz w:val="22"/>
          <w:szCs w:val="22"/>
        </w:rPr>
      </w:pPr>
      <w:r w:rsidRPr="000D16CA">
        <w:rPr>
          <w:sz w:val="22"/>
          <w:szCs w:val="22"/>
        </w:rPr>
        <w:t xml:space="preserve">Dr. </w:t>
      </w:r>
      <w:proofErr w:type="spellStart"/>
      <w:r w:rsidRPr="000D16CA">
        <w:rPr>
          <w:sz w:val="22"/>
          <w:szCs w:val="22"/>
        </w:rPr>
        <w:t>Lamothe</w:t>
      </w:r>
      <w:proofErr w:type="spellEnd"/>
      <w:r w:rsidRPr="000D16CA">
        <w:rPr>
          <w:sz w:val="22"/>
          <w:szCs w:val="22"/>
        </w:rPr>
        <w:t xml:space="preserve"> note </w:t>
      </w:r>
      <w:r w:rsidR="00C9121B">
        <w:rPr>
          <w:sz w:val="22"/>
          <w:szCs w:val="22"/>
        </w:rPr>
        <w:t xml:space="preserve">à nouveau la </w:t>
      </w:r>
      <w:r w:rsidRPr="000D16CA">
        <w:rPr>
          <w:sz w:val="22"/>
          <w:szCs w:val="22"/>
        </w:rPr>
        <w:t xml:space="preserve">difficulté d’impliquer les pharmaciens </w:t>
      </w:r>
      <w:r w:rsidR="00400882" w:rsidRPr="000D16CA">
        <w:rPr>
          <w:sz w:val="22"/>
          <w:szCs w:val="22"/>
        </w:rPr>
        <w:t>dans le programme d’</w:t>
      </w:r>
      <w:proofErr w:type="spellStart"/>
      <w:r w:rsidR="00400882" w:rsidRPr="000D16CA">
        <w:rPr>
          <w:sz w:val="22"/>
          <w:szCs w:val="22"/>
        </w:rPr>
        <w:t>antibiogouvernance</w:t>
      </w:r>
      <w:proofErr w:type="spellEnd"/>
      <w:r w:rsidR="00C9121B">
        <w:rPr>
          <w:sz w:val="22"/>
          <w:szCs w:val="22"/>
        </w:rPr>
        <w:t xml:space="preserve"> (ressources limitées)</w:t>
      </w:r>
      <w:r w:rsidR="00400882" w:rsidRPr="000D16CA">
        <w:rPr>
          <w:sz w:val="22"/>
          <w:szCs w:val="22"/>
        </w:rPr>
        <w:t>.</w:t>
      </w:r>
    </w:p>
    <w:p w:rsidR="00914CE0" w:rsidRPr="000D16CA" w:rsidRDefault="00323402" w:rsidP="0070661B">
      <w:pPr>
        <w:tabs>
          <w:tab w:val="left" w:pos="709"/>
          <w:tab w:val="num" w:pos="1320"/>
        </w:tabs>
        <w:spacing w:before="120"/>
        <w:ind w:left="709" w:hanging="709"/>
        <w:jc w:val="both"/>
        <w:rPr>
          <w:sz w:val="22"/>
          <w:szCs w:val="22"/>
        </w:rPr>
      </w:pPr>
      <w:r w:rsidRPr="000D16CA">
        <w:rPr>
          <w:sz w:val="22"/>
          <w:szCs w:val="22"/>
        </w:rPr>
        <w:tab/>
      </w:r>
      <w:r w:rsidR="00854A87" w:rsidRPr="000D16CA">
        <w:rPr>
          <w:sz w:val="22"/>
          <w:szCs w:val="22"/>
        </w:rPr>
        <w:t xml:space="preserve"> </w:t>
      </w:r>
    </w:p>
    <w:p w:rsidR="00400882" w:rsidRPr="000D16CA" w:rsidRDefault="00400882" w:rsidP="00400882">
      <w:pPr>
        <w:tabs>
          <w:tab w:val="left" w:pos="709"/>
          <w:tab w:val="num" w:pos="1320"/>
        </w:tabs>
        <w:spacing w:before="120"/>
        <w:ind w:left="709" w:hanging="709"/>
        <w:jc w:val="both"/>
        <w:rPr>
          <w:sz w:val="22"/>
          <w:szCs w:val="22"/>
        </w:rPr>
      </w:pPr>
      <w:r w:rsidRPr="000D16CA">
        <w:rPr>
          <w:b/>
          <w:sz w:val="22"/>
          <w:szCs w:val="22"/>
        </w:rPr>
        <w:t>39.6</w:t>
      </w:r>
      <w:r w:rsidRPr="000D16CA">
        <w:rPr>
          <w:b/>
          <w:sz w:val="22"/>
          <w:szCs w:val="22"/>
        </w:rPr>
        <w:tab/>
        <w:t>Hygiène et salubrité</w:t>
      </w:r>
      <w:r w:rsidR="00323402" w:rsidRPr="000D16CA">
        <w:rPr>
          <w:b/>
          <w:sz w:val="22"/>
          <w:szCs w:val="22"/>
        </w:rPr>
        <w:t>  (</w:t>
      </w:r>
      <w:r w:rsidRPr="000D16CA">
        <w:rPr>
          <w:b/>
          <w:sz w:val="22"/>
          <w:szCs w:val="22"/>
        </w:rPr>
        <w:t>Marc Beauchemin</w:t>
      </w:r>
      <w:r w:rsidR="00323402" w:rsidRPr="000D16CA">
        <w:rPr>
          <w:b/>
          <w:sz w:val="22"/>
          <w:szCs w:val="22"/>
        </w:rPr>
        <w:t>)</w:t>
      </w:r>
      <w:r w:rsidR="00323402" w:rsidRPr="000D16CA">
        <w:rPr>
          <w:sz w:val="22"/>
          <w:szCs w:val="22"/>
        </w:rPr>
        <w:tab/>
      </w:r>
    </w:p>
    <w:p w:rsidR="00400882" w:rsidRPr="000D16CA" w:rsidRDefault="00400882" w:rsidP="00980019">
      <w:pPr>
        <w:numPr>
          <w:ilvl w:val="0"/>
          <w:numId w:val="4"/>
        </w:numPr>
        <w:tabs>
          <w:tab w:val="left" w:pos="709"/>
        </w:tabs>
        <w:spacing w:before="60"/>
        <w:jc w:val="both"/>
        <w:rPr>
          <w:sz w:val="22"/>
          <w:szCs w:val="22"/>
        </w:rPr>
      </w:pPr>
      <w:r w:rsidRPr="000D16CA">
        <w:rPr>
          <w:sz w:val="22"/>
          <w:szCs w:val="22"/>
        </w:rPr>
        <w:t>Zones grises</w:t>
      </w:r>
      <w:r w:rsidR="0076670B">
        <w:rPr>
          <w:sz w:val="22"/>
          <w:szCs w:val="22"/>
        </w:rPr>
        <w:t xml:space="preserve"> : </w:t>
      </w:r>
      <w:r w:rsidR="004740D1">
        <w:rPr>
          <w:sz w:val="22"/>
          <w:szCs w:val="22"/>
        </w:rPr>
        <w:t>la mesure de cet indicateur en est à sa 3</w:t>
      </w:r>
      <w:r w:rsidR="004740D1" w:rsidRPr="004740D1">
        <w:rPr>
          <w:sz w:val="22"/>
          <w:szCs w:val="22"/>
          <w:vertAlign w:val="superscript"/>
        </w:rPr>
        <w:t>e</w:t>
      </w:r>
      <w:r w:rsidR="004740D1">
        <w:rPr>
          <w:sz w:val="22"/>
          <w:szCs w:val="22"/>
        </w:rPr>
        <w:t xml:space="preserve"> année. L</w:t>
      </w:r>
      <w:r w:rsidR="0076670B">
        <w:rPr>
          <w:sz w:val="22"/>
          <w:szCs w:val="22"/>
        </w:rPr>
        <w:t>a c</w:t>
      </w:r>
      <w:r w:rsidRPr="000D16CA">
        <w:rPr>
          <w:sz w:val="22"/>
          <w:szCs w:val="22"/>
        </w:rPr>
        <w:t>ible</w:t>
      </w:r>
      <w:r w:rsidR="0076670B">
        <w:rPr>
          <w:sz w:val="22"/>
          <w:szCs w:val="22"/>
        </w:rPr>
        <w:t xml:space="preserve"> est de </w:t>
      </w:r>
      <w:r w:rsidRPr="000D16CA">
        <w:rPr>
          <w:sz w:val="22"/>
          <w:szCs w:val="22"/>
        </w:rPr>
        <w:t xml:space="preserve">100% </w:t>
      </w:r>
      <w:r w:rsidR="0026236F">
        <w:rPr>
          <w:sz w:val="22"/>
          <w:szCs w:val="22"/>
        </w:rPr>
        <w:t xml:space="preserve"> mais la moyenne provinciale est,</w:t>
      </w:r>
      <w:r w:rsidR="0026236F" w:rsidRPr="000D16CA">
        <w:rPr>
          <w:sz w:val="22"/>
          <w:szCs w:val="22"/>
        </w:rPr>
        <w:t xml:space="preserve">  </w:t>
      </w:r>
      <w:r w:rsidRPr="000D16CA">
        <w:rPr>
          <w:sz w:val="22"/>
          <w:szCs w:val="22"/>
        </w:rPr>
        <w:t xml:space="preserve"> pour </w:t>
      </w:r>
      <w:r w:rsidR="0076670B">
        <w:rPr>
          <w:sz w:val="22"/>
          <w:szCs w:val="22"/>
        </w:rPr>
        <w:t>l’</w:t>
      </w:r>
      <w:r w:rsidRPr="000D16CA">
        <w:rPr>
          <w:sz w:val="22"/>
          <w:szCs w:val="22"/>
        </w:rPr>
        <w:t xml:space="preserve">instant, </w:t>
      </w:r>
      <w:r w:rsidR="0026236F">
        <w:rPr>
          <w:sz w:val="22"/>
          <w:szCs w:val="22"/>
        </w:rPr>
        <w:t>de</w:t>
      </w:r>
      <w:r w:rsidRPr="000D16CA">
        <w:rPr>
          <w:sz w:val="22"/>
          <w:szCs w:val="22"/>
        </w:rPr>
        <w:t xml:space="preserve"> 70%. La compilation </w:t>
      </w:r>
      <w:r w:rsidR="0026236F">
        <w:rPr>
          <w:sz w:val="22"/>
          <w:szCs w:val="22"/>
        </w:rPr>
        <w:t>des donnée</w:t>
      </w:r>
      <w:r w:rsidRPr="000D16CA">
        <w:rPr>
          <w:sz w:val="22"/>
          <w:szCs w:val="22"/>
        </w:rPr>
        <w:t>s</w:t>
      </w:r>
      <w:ins w:id="1" w:author="Georgiana Titeica" w:date="2015-07-08T13:33:00Z">
        <w:r w:rsidR="009B3331">
          <w:rPr>
            <w:sz w:val="22"/>
            <w:szCs w:val="22"/>
          </w:rPr>
          <w:t xml:space="preserve"> </w:t>
        </w:r>
      </w:ins>
      <w:r w:rsidRPr="000D16CA">
        <w:rPr>
          <w:sz w:val="22"/>
          <w:szCs w:val="22"/>
        </w:rPr>
        <w:t>poursui</w:t>
      </w:r>
      <w:r w:rsidR="0076670B">
        <w:rPr>
          <w:sz w:val="22"/>
          <w:szCs w:val="22"/>
        </w:rPr>
        <w:t>t</w:t>
      </w:r>
      <w:r w:rsidRPr="000D16CA">
        <w:rPr>
          <w:sz w:val="22"/>
          <w:szCs w:val="22"/>
        </w:rPr>
        <w:t>.</w:t>
      </w:r>
    </w:p>
    <w:p w:rsidR="00400882" w:rsidRPr="000D16CA" w:rsidRDefault="00400882" w:rsidP="00980019">
      <w:pPr>
        <w:numPr>
          <w:ilvl w:val="0"/>
          <w:numId w:val="4"/>
        </w:numPr>
        <w:tabs>
          <w:tab w:val="left" w:pos="709"/>
        </w:tabs>
        <w:spacing w:before="60"/>
        <w:jc w:val="both"/>
        <w:rPr>
          <w:sz w:val="22"/>
          <w:szCs w:val="22"/>
        </w:rPr>
      </w:pPr>
      <w:r w:rsidRPr="000D16CA">
        <w:rPr>
          <w:sz w:val="22"/>
          <w:szCs w:val="22"/>
        </w:rPr>
        <w:t>Des travaux on</w:t>
      </w:r>
      <w:r w:rsidR="0076670B">
        <w:rPr>
          <w:sz w:val="22"/>
          <w:szCs w:val="22"/>
        </w:rPr>
        <w:t>t</w:t>
      </w:r>
      <w:r w:rsidRPr="000D16CA">
        <w:rPr>
          <w:sz w:val="22"/>
          <w:szCs w:val="22"/>
        </w:rPr>
        <w:t xml:space="preserve"> été faits pour la classification </w:t>
      </w:r>
      <w:r w:rsidR="0026236F">
        <w:rPr>
          <w:sz w:val="22"/>
          <w:szCs w:val="22"/>
        </w:rPr>
        <w:t xml:space="preserve">du </w:t>
      </w:r>
      <w:r w:rsidRPr="000D16CA">
        <w:rPr>
          <w:sz w:val="22"/>
          <w:szCs w:val="22"/>
        </w:rPr>
        <w:t xml:space="preserve"> poste</w:t>
      </w:r>
      <w:r w:rsidR="0026236F">
        <w:rPr>
          <w:sz w:val="22"/>
          <w:szCs w:val="22"/>
        </w:rPr>
        <w:t xml:space="preserve"> de préposé en hygiène et salubrité</w:t>
      </w:r>
      <w:r w:rsidR="0026236F" w:rsidRPr="000D16CA">
        <w:rPr>
          <w:sz w:val="22"/>
          <w:szCs w:val="22"/>
        </w:rPr>
        <w:t xml:space="preserve"> </w:t>
      </w:r>
      <w:r w:rsidRPr="000D16CA">
        <w:rPr>
          <w:sz w:val="22"/>
          <w:szCs w:val="22"/>
        </w:rPr>
        <w:t xml:space="preserve">afin de combiner les travaux légers avec les travaux lourds. </w:t>
      </w:r>
      <w:r w:rsidR="004740D1">
        <w:rPr>
          <w:sz w:val="22"/>
          <w:szCs w:val="22"/>
        </w:rPr>
        <w:t xml:space="preserve"> </w:t>
      </w:r>
      <w:r w:rsidR="004740D1" w:rsidRPr="000D16CA">
        <w:rPr>
          <w:sz w:val="22"/>
          <w:szCs w:val="22"/>
        </w:rPr>
        <w:t>Le dossier progresse</w:t>
      </w:r>
      <w:r w:rsidR="004740D1">
        <w:rPr>
          <w:sz w:val="22"/>
          <w:szCs w:val="22"/>
        </w:rPr>
        <w:t xml:space="preserve"> : l’état de situation est fait et les discussions avec le Conseil du trésor </w:t>
      </w:r>
      <w:r w:rsidR="0026236F">
        <w:rPr>
          <w:sz w:val="22"/>
          <w:szCs w:val="22"/>
        </w:rPr>
        <w:t>sont en cours.</w:t>
      </w:r>
    </w:p>
    <w:p w:rsidR="00400882" w:rsidRPr="000D16CA" w:rsidRDefault="00020595" w:rsidP="00980019">
      <w:pPr>
        <w:numPr>
          <w:ilvl w:val="0"/>
          <w:numId w:val="4"/>
        </w:numPr>
        <w:tabs>
          <w:tab w:val="left" w:pos="709"/>
        </w:tabs>
        <w:spacing w:before="60"/>
        <w:jc w:val="both"/>
        <w:rPr>
          <w:sz w:val="22"/>
          <w:szCs w:val="22"/>
        </w:rPr>
      </w:pPr>
      <w:r w:rsidRPr="000D16CA">
        <w:rPr>
          <w:sz w:val="22"/>
          <w:szCs w:val="22"/>
        </w:rPr>
        <w:t>Guid</w:t>
      </w:r>
      <w:r w:rsidR="0076670B">
        <w:rPr>
          <w:sz w:val="22"/>
          <w:szCs w:val="22"/>
        </w:rPr>
        <w:t>e sur la gestion des déchets : c</w:t>
      </w:r>
      <w:r w:rsidRPr="000D16CA">
        <w:rPr>
          <w:sz w:val="22"/>
          <w:szCs w:val="22"/>
        </w:rPr>
        <w:t>omplété à 80%. Lancement prévu pour l’automne 2015</w:t>
      </w:r>
      <w:r w:rsidR="004740D1">
        <w:rPr>
          <w:sz w:val="22"/>
          <w:szCs w:val="22"/>
        </w:rPr>
        <w:t>.</w:t>
      </w:r>
    </w:p>
    <w:p w:rsidR="00020595" w:rsidRPr="000D16CA" w:rsidRDefault="00020595" w:rsidP="00980019">
      <w:pPr>
        <w:numPr>
          <w:ilvl w:val="0"/>
          <w:numId w:val="4"/>
        </w:numPr>
        <w:tabs>
          <w:tab w:val="left" w:pos="709"/>
        </w:tabs>
        <w:spacing w:before="60"/>
        <w:jc w:val="both"/>
        <w:rPr>
          <w:sz w:val="22"/>
          <w:szCs w:val="22"/>
        </w:rPr>
      </w:pPr>
      <w:r w:rsidRPr="000D16CA">
        <w:rPr>
          <w:sz w:val="22"/>
          <w:szCs w:val="22"/>
        </w:rPr>
        <w:t xml:space="preserve">Projet pilote sur </w:t>
      </w:r>
      <w:r w:rsidR="0076670B">
        <w:rPr>
          <w:sz w:val="22"/>
          <w:szCs w:val="22"/>
        </w:rPr>
        <w:t xml:space="preserve">le </w:t>
      </w:r>
      <w:r w:rsidRPr="000D16CA">
        <w:rPr>
          <w:sz w:val="22"/>
          <w:szCs w:val="22"/>
        </w:rPr>
        <w:t>papier antibactérien de Cascades</w:t>
      </w:r>
      <w:r w:rsidR="0076670B">
        <w:rPr>
          <w:sz w:val="22"/>
          <w:szCs w:val="22"/>
        </w:rPr>
        <w:t> : ral</w:t>
      </w:r>
      <w:r w:rsidRPr="000D16CA">
        <w:rPr>
          <w:sz w:val="22"/>
          <w:szCs w:val="22"/>
        </w:rPr>
        <w:t xml:space="preserve">entissement </w:t>
      </w:r>
      <w:r w:rsidR="0076670B">
        <w:rPr>
          <w:sz w:val="22"/>
          <w:szCs w:val="22"/>
        </w:rPr>
        <w:t xml:space="preserve">dû au </w:t>
      </w:r>
      <w:r w:rsidRPr="000D16CA">
        <w:rPr>
          <w:sz w:val="22"/>
          <w:szCs w:val="22"/>
        </w:rPr>
        <w:t>départ d</w:t>
      </w:r>
      <w:r w:rsidR="0076670B">
        <w:rPr>
          <w:sz w:val="22"/>
          <w:szCs w:val="22"/>
        </w:rPr>
        <w:t xml:space="preserve">’un chargé de projet </w:t>
      </w:r>
      <w:r w:rsidRPr="000D16CA">
        <w:rPr>
          <w:sz w:val="22"/>
          <w:szCs w:val="22"/>
        </w:rPr>
        <w:t xml:space="preserve">chez Cascades. Sandra Boivin </w:t>
      </w:r>
      <w:r w:rsidR="0076670B">
        <w:rPr>
          <w:sz w:val="22"/>
          <w:szCs w:val="22"/>
        </w:rPr>
        <w:t xml:space="preserve">collabore comme </w:t>
      </w:r>
      <w:r w:rsidRPr="000D16CA">
        <w:rPr>
          <w:sz w:val="22"/>
          <w:szCs w:val="22"/>
        </w:rPr>
        <w:t xml:space="preserve"> personne ressources </w:t>
      </w:r>
      <w:r w:rsidR="0076670B">
        <w:rPr>
          <w:sz w:val="22"/>
          <w:szCs w:val="22"/>
        </w:rPr>
        <w:t>en PCI.</w:t>
      </w:r>
    </w:p>
    <w:p w:rsidR="00020595" w:rsidRPr="000D16CA" w:rsidRDefault="0076670B" w:rsidP="00980019">
      <w:pPr>
        <w:numPr>
          <w:ilvl w:val="0"/>
          <w:numId w:val="4"/>
        </w:numPr>
        <w:tabs>
          <w:tab w:val="left" w:pos="709"/>
        </w:tabs>
        <w:spacing w:before="60"/>
        <w:jc w:val="both"/>
        <w:rPr>
          <w:sz w:val="22"/>
          <w:szCs w:val="22"/>
        </w:rPr>
      </w:pPr>
      <w:r>
        <w:rPr>
          <w:sz w:val="22"/>
          <w:szCs w:val="22"/>
        </w:rPr>
        <w:t>D</w:t>
      </w:r>
      <w:r w:rsidRPr="000D16CA">
        <w:rPr>
          <w:sz w:val="22"/>
          <w:szCs w:val="22"/>
        </w:rPr>
        <w:t>ésinfection par rayons ultra-violets</w:t>
      </w:r>
      <w:r>
        <w:rPr>
          <w:sz w:val="22"/>
          <w:szCs w:val="22"/>
        </w:rPr>
        <w:t xml:space="preserve"> : l’utilité et la performance de cette nouvelle technologie devront être évaluées. </w:t>
      </w:r>
      <w:r w:rsidR="0026236F">
        <w:rPr>
          <w:sz w:val="22"/>
          <w:szCs w:val="22"/>
        </w:rPr>
        <w:t>E</w:t>
      </w:r>
      <w:r>
        <w:rPr>
          <w:sz w:val="22"/>
          <w:szCs w:val="22"/>
        </w:rPr>
        <w:t xml:space="preserve">lle </w:t>
      </w:r>
      <w:r w:rsidR="0026236F">
        <w:rPr>
          <w:sz w:val="22"/>
          <w:szCs w:val="22"/>
        </w:rPr>
        <w:t xml:space="preserve">a été </w:t>
      </w:r>
      <w:r>
        <w:rPr>
          <w:sz w:val="22"/>
          <w:szCs w:val="22"/>
        </w:rPr>
        <w:t xml:space="preserve"> en expérimentation au </w:t>
      </w:r>
      <w:r w:rsidR="00020595" w:rsidRPr="000D16CA">
        <w:rPr>
          <w:sz w:val="22"/>
          <w:szCs w:val="22"/>
        </w:rPr>
        <w:t xml:space="preserve"> </w:t>
      </w:r>
      <w:r w:rsidR="002472AA">
        <w:rPr>
          <w:sz w:val="22"/>
          <w:szCs w:val="22"/>
        </w:rPr>
        <w:t xml:space="preserve"> </w:t>
      </w:r>
      <w:r w:rsidR="00020595" w:rsidRPr="000D16CA">
        <w:rPr>
          <w:sz w:val="22"/>
          <w:szCs w:val="22"/>
        </w:rPr>
        <w:t>CUSM</w:t>
      </w:r>
      <w:r w:rsidR="0026236F">
        <w:rPr>
          <w:sz w:val="22"/>
          <w:szCs w:val="22"/>
        </w:rPr>
        <w:t xml:space="preserve"> mais pas assez longtemps pour obtenir des résultats probants</w:t>
      </w:r>
      <w:r w:rsidR="0026236F" w:rsidRPr="000D16CA">
        <w:rPr>
          <w:sz w:val="22"/>
          <w:szCs w:val="22"/>
        </w:rPr>
        <w:t xml:space="preserve">. </w:t>
      </w:r>
      <w:r w:rsidR="0026236F">
        <w:rPr>
          <w:sz w:val="22"/>
          <w:szCs w:val="22"/>
        </w:rPr>
        <w:t xml:space="preserve"> </w:t>
      </w:r>
      <w:r w:rsidR="00020595" w:rsidRPr="000D16CA">
        <w:rPr>
          <w:sz w:val="22"/>
          <w:szCs w:val="22"/>
        </w:rPr>
        <w:t xml:space="preserve">. </w:t>
      </w:r>
      <w:r w:rsidR="002472AA">
        <w:rPr>
          <w:sz w:val="22"/>
          <w:szCs w:val="22"/>
        </w:rPr>
        <w:t xml:space="preserve"> On évoque la méthode de désinfection par </w:t>
      </w:r>
      <w:r w:rsidR="00922055" w:rsidRPr="000D16CA">
        <w:rPr>
          <w:sz w:val="22"/>
          <w:szCs w:val="22"/>
        </w:rPr>
        <w:t>aérosolisation</w:t>
      </w:r>
      <w:r w:rsidR="00020595" w:rsidRPr="000D16CA">
        <w:rPr>
          <w:sz w:val="22"/>
          <w:szCs w:val="22"/>
        </w:rPr>
        <w:t xml:space="preserve"> avec H2O2 </w:t>
      </w:r>
      <w:r w:rsidR="002472AA">
        <w:rPr>
          <w:sz w:val="22"/>
          <w:szCs w:val="22"/>
        </w:rPr>
        <w:t>et on questionne la pertinence de la garder dans les choix</w:t>
      </w:r>
      <w:r w:rsidR="00020595" w:rsidRPr="000D16CA">
        <w:rPr>
          <w:sz w:val="22"/>
          <w:szCs w:val="22"/>
        </w:rPr>
        <w:t xml:space="preserve">. </w:t>
      </w:r>
      <w:r w:rsidR="00770CE3">
        <w:rPr>
          <w:sz w:val="22"/>
          <w:szCs w:val="22"/>
        </w:rPr>
        <w:t xml:space="preserve">On précise que de façon générale, il importe, dans un premier temps, de référer aux </w:t>
      </w:r>
      <w:r w:rsidR="00922055" w:rsidRPr="000D16CA">
        <w:rPr>
          <w:sz w:val="22"/>
          <w:szCs w:val="22"/>
        </w:rPr>
        <w:t>recommandations</w:t>
      </w:r>
      <w:r w:rsidR="00020595" w:rsidRPr="000D16CA">
        <w:rPr>
          <w:sz w:val="22"/>
          <w:szCs w:val="22"/>
        </w:rPr>
        <w:t xml:space="preserve"> des organismes reconn</w:t>
      </w:r>
      <w:r w:rsidR="000D55D5" w:rsidRPr="000D16CA">
        <w:rPr>
          <w:sz w:val="22"/>
          <w:szCs w:val="22"/>
        </w:rPr>
        <w:t>u</w:t>
      </w:r>
      <w:r w:rsidR="00020595" w:rsidRPr="000D16CA">
        <w:rPr>
          <w:sz w:val="22"/>
          <w:szCs w:val="22"/>
        </w:rPr>
        <w:t>s</w:t>
      </w:r>
      <w:r w:rsidR="00770CE3">
        <w:rPr>
          <w:sz w:val="22"/>
          <w:szCs w:val="22"/>
        </w:rPr>
        <w:t xml:space="preserve"> afin </w:t>
      </w:r>
      <w:r w:rsidR="00020595" w:rsidRPr="000D16CA">
        <w:rPr>
          <w:sz w:val="22"/>
          <w:szCs w:val="22"/>
        </w:rPr>
        <w:t xml:space="preserve"> </w:t>
      </w:r>
      <w:r w:rsidR="00770CE3">
        <w:rPr>
          <w:sz w:val="22"/>
          <w:szCs w:val="22"/>
        </w:rPr>
        <w:t>d’</w:t>
      </w:r>
      <w:r w:rsidR="00922055" w:rsidRPr="000D16CA">
        <w:rPr>
          <w:sz w:val="22"/>
          <w:szCs w:val="22"/>
        </w:rPr>
        <w:t>éviter</w:t>
      </w:r>
      <w:r w:rsidR="000D55D5" w:rsidRPr="000D16CA">
        <w:rPr>
          <w:sz w:val="22"/>
          <w:szCs w:val="22"/>
        </w:rPr>
        <w:t xml:space="preserve"> </w:t>
      </w:r>
      <w:r w:rsidR="00922055" w:rsidRPr="000D16CA">
        <w:rPr>
          <w:sz w:val="22"/>
          <w:szCs w:val="22"/>
        </w:rPr>
        <w:t>la multiplication</w:t>
      </w:r>
      <w:r w:rsidR="00770CE3">
        <w:rPr>
          <w:sz w:val="22"/>
          <w:szCs w:val="22"/>
        </w:rPr>
        <w:t xml:space="preserve"> de</w:t>
      </w:r>
      <w:r w:rsidR="000D55D5" w:rsidRPr="000D16CA">
        <w:rPr>
          <w:sz w:val="22"/>
          <w:szCs w:val="22"/>
        </w:rPr>
        <w:t xml:space="preserve"> projets pilot</w:t>
      </w:r>
      <w:r>
        <w:rPr>
          <w:sz w:val="22"/>
          <w:szCs w:val="22"/>
        </w:rPr>
        <w:t>e</w:t>
      </w:r>
      <w:r w:rsidR="000D55D5" w:rsidRPr="000D16CA">
        <w:rPr>
          <w:sz w:val="22"/>
          <w:szCs w:val="22"/>
        </w:rPr>
        <w:t>s.</w:t>
      </w:r>
      <w:r w:rsidR="00770CE3">
        <w:rPr>
          <w:sz w:val="22"/>
          <w:szCs w:val="22"/>
        </w:rPr>
        <w:t xml:space="preserve"> </w:t>
      </w:r>
    </w:p>
    <w:p w:rsidR="00D56304" w:rsidRDefault="00D97786" w:rsidP="00980019">
      <w:pPr>
        <w:numPr>
          <w:ilvl w:val="0"/>
          <w:numId w:val="4"/>
        </w:numPr>
        <w:tabs>
          <w:tab w:val="left" w:pos="709"/>
        </w:tabs>
        <w:spacing w:before="60"/>
        <w:jc w:val="both"/>
        <w:rPr>
          <w:sz w:val="22"/>
          <w:szCs w:val="22"/>
        </w:rPr>
      </w:pPr>
      <w:r w:rsidRPr="000D16CA">
        <w:rPr>
          <w:sz w:val="22"/>
          <w:szCs w:val="22"/>
        </w:rPr>
        <w:lastRenderedPageBreak/>
        <w:t>Les équipes d’</w:t>
      </w:r>
      <w:r w:rsidR="00922055" w:rsidRPr="000D16CA">
        <w:rPr>
          <w:sz w:val="22"/>
          <w:szCs w:val="22"/>
        </w:rPr>
        <w:t>hygiène</w:t>
      </w:r>
      <w:r w:rsidRPr="000D16CA">
        <w:rPr>
          <w:sz w:val="22"/>
          <w:szCs w:val="22"/>
        </w:rPr>
        <w:t xml:space="preserve">/salubrité </w:t>
      </w:r>
      <w:r w:rsidR="00FF33F0">
        <w:rPr>
          <w:sz w:val="22"/>
          <w:szCs w:val="22"/>
        </w:rPr>
        <w:t xml:space="preserve">sont </w:t>
      </w:r>
      <w:r w:rsidRPr="000D16CA">
        <w:rPr>
          <w:sz w:val="22"/>
          <w:szCs w:val="22"/>
        </w:rPr>
        <w:t xml:space="preserve">fragilisées </w:t>
      </w:r>
      <w:r w:rsidR="00B227F0">
        <w:rPr>
          <w:sz w:val="22"/>
          <w:szCs w:val="22"/>
        </w:rPr>
        <w:t xml:space="preserve"> dans le contexte actuel tant au niveau des ressources terrain que de l’encadrement</w:t>
      </w:r>
      <w:r w:rsidR="00FF33F0">
        <w:rPr>
          <w:sz w:val="22"/>
          <w:szCs w:val="22"/>
        </w:rPr>
        <w:t xml:space="preserve"> (des postes de gestionnaires ont été abolis)</w:t>
      </w:r>
      <w:r w:rsidR="00B227F0">
        <w:rPr>
          <w:sz w:val="22"/>
          <w:szCs w:val="22"/>
        </w:rPr>
        <w:t>.</w:t>
      </w:r>
      <w:r w:rsidRPr="000D16CA">
        <w:rPr>
          <w:sz w:val="22"/>
          <w:szCs w:val="22"/>
        </w:rPr>
        <w:t xml:space="preserve"> Les membres </w:t>
      </w:r>
      <w:r w:rsidR="00922055" w:rsidRPr="000D16CA">
        <w:rPr>
          <w:sz w:val="22"/>
          <w:szCs w:val="22"/>
        </w:rPr>
        <w:t>soulignent</w:t>
      </w:r>
      <w:r w:rsidRPr="000D16CA">
        <w:rPr>
          <w:sz w:val="22"/>
          <w:szCs w:val="22"/>
        </w:rPr>
        <w:t xml:space="preserve"> l’importance de l’encadrement pour </w:t>
      </w:r>
      <w:r w:rsidR="00B227F0">
        <w:rPr>
          <w:sz w:val="22"/>
          <w:szCs w:val="22"/>
        </w:rPr>
        <w:t xml:space="preserve">soutenir les bonnes pratiques </w:t>
      </w:r>
      <w:r w:rsidRPr="000D16CA">
        <w:rPr>
          <w:sz w:val="22"/>
          <w:szCs w:val="22"/>
        </w:rPr>
        <w:t xml:space="preserve">en </w:t>
      </w:r>
      <w:r w:rsidR="00922055" w:rsidRPr="000D16CA">
        <w:rPr>
          <w:sz w:val="22"/>
          <w:szCs w:val="22"/>
        </w:rPr>
        <w:t>hygiène</w:t>
      </w:r>
      <w:r w:rsidRPr="000D16CA">
        <w:rPr>
          <w:sz w:val="22"/>
          <w:szCs w:val="22"/>
        </w:rPr>
        <w:t xml:space="preserve"> et salubrité.</w:t>
      </w:r>
    </w:p>
    <w:p w:rsidR="000D55D5" w:rsidRPr="000D16CA" w:rsidRDefault="00B227F0" w:rsidP="00D56304">
      <w:pPr>
        <w:pBdr>
          <w:top w:val="single" w:sz="4" w:space="1" w:color="auto"/>
          <w:left w:val="single" w:sz="4" w:space="4" w:color="auto"/>
          <w:bottom w:val="single" w:sz="4" w:space="1" w:color="auto"/>
          <w:right w:val="single" w:sz="4" w:space="4" w:color="auto"/>
        </w:pBdr>
        <w:tabs>
          <w:tab w:val="left" w:pos="709"/>
        </w:tabs>
        <w:spacing w:before="60"/>
        <w:ind w:left="1074"/>
        <w:jc w:val="both"/>
        <w:rPr>
          <w:sz w:val="22"/>
          <w:szCs w:val="22"/>
        </w:rPr>
      </w:pPr>
      <w:r>
        <w:rPr>
          <w:sz w:val="22"/>
          <w:szCs w:val="22"/>
        </w:rPr>
        <w:t>Il est essentiel de maintenir les acquis</w:t>
      </w:r>
      <w:r w:rsidR="00D56304">
        <w:rPr>
          <w:sz w:val="22"/>
          <w:szCs w:val="22"/>
        </w:rPr>
        <w:t xml:space="preserve"> en H&amp;S </w:t>
      </w:r>
      <w:r>
        <w:rPr>
          <w:sz w:val="22"/>
          <w:szCs w:val="22"/>
        </w:rPr>
        <w:t xml:space="preserve">et à cet effet, il est demandé qu’un état de situation </w:t>
      </w:r>
      <w:r w:rsidR="00D56304">
        <w:rPr>
          <w:sz w:val="22"/>
          <w:szCs w:val="22"/>
        </w:rPr>
        <w:t xml:space="preserve">sur l’évolution des ressources </w:t>
      </w:r>
      <w:r>
        <w:rPr>
          <w:sz w:val="22"/>
          <w:szCs w:val="22"/>
        </w:rPr>
        <w:t xml:space="preserve">soit fait </w:t>
      </w:r>
      <w:r w:rsidR="00D56304">
        <w:rPr>
          <w:sz w:val="22"/>
          <w:szCs w:val="22"/>
        </w:rPr>
        <w:t>dans le courant de</w:t>
      </w:r>
      <w:r>
        <w:rPr>
          <w:sz w:val="22"/>
          <w:szCs w:val="22"/>
        </w:rPr>
        <w:t xml:space="preserve"> l’automne. </w:t>
      </w:r>
    </w:p>
    <w:p w:rsidR="00A04EB8" w:rsidRPr="000D16CA" w:rsidRDefault="00D97786" w:rsidP="00980019">
      <w:pPr>
        <w:numPr>
          <w:ilvl w:val="0"/>
          <w:numId w:val="4"/>
        </w:numPr>
        <w:tabs>
          <w:tab w:val="left" w:pos="709"/>
        </w:tabs>
        <w:spacing w:before="60"/>
        <w:jc w:val="both"/>
        <w:rPr>
          <w:sz w:val="22"/>
          <w:szCs w:val="22"/>
        </w:rPr>
      </w:pPr>
      <w:r w:rsidRPr="000D16CA">
        <w:rPr>
          <w:sz w:val="22"/>
          <w:szCs w:val="22"/>
        </w:rPr>
        <w:t xml:space="preserve">M. Beauchemin précise que le groupe de travail en </w:t>
      </w:r>
      <w:r w:rsidR="00922055" w:rsidRPr="000D16CA">
        <w:rPr>
          <w:sz w:val="22"/>
          <w:szCs w:val="22"/>
        </w:rPr>
        <w:t>hygiène</w:t>
      </w:r>
      <w:r w:rsidRPr="000D16CA">
        <w:rPr>
          <w:sz w:val="22"/>
          <w:szCs w:val="22"/>
        </w:rPr>
        <w:t xml:space="preserve">/salubrité </w:t>
      </w:r>
      <w:r w:rsidR="00B227F0">
        <w:rPr>
          <w:sz w:val="22"/>
          <w:szCs w:val="22"/>
        </w:rPr>
        <w:t xml:space="preserve">tient </w:t>
      </w:r>
      <w:r w:rsidRPr="000D16CA">
        <w:rPr>
          <w:sz w:val="22"/>
          <w:szCs w:val="22"/>
        </w:rPr>
        <w:t xml:space="preserve"> </w:t>
      </w:r>
      <w:r w:rsidR="00B227F0" w:rsidRPr="000D16CA">
        <w:rPr>
          <w:sz w:val="22"/>
          <w:szCs w:val="22"/>
        </w:rPr>
        <w:t xml:space="preserve">4-5 </w:t>
      </w:r>
      <w:r w:rsidRPr="000D16CA">
        <w:rPr>
          <w:sz w:val="22"/>
          <w:szCs w:val="22"/>
        </w:rPr>
        <w:t xml:space="preserve"> rencontres </w:t>
      </w:r>
      <w:r w:rsidR="00B227F0">
        <w:rPr>
          <w:sz w:val="22"/>
          <w:szCs w:val="22"/>
        </w:rPr>
        <w:t>par année afin de</w:t>
      </w:r>
      <w:r w:rsidRPr="000D16CA">
        <w:rPr>
          <w:sz w:val="22"/>
          <w:szCs w:val="22"/>
        </w:rPr>
        <w:t xml:space="preserve"> soutenir l’avancement des dossiers.</w:t>
      </w:r>
    </w:p>
    <w:p w:rsidR="00FA1A9E" w:rsidRPr="000D16CA" w:rsidRDefault="00922055" w:rsidP="00FA1A9E">
      <w:pPr>
        <w:tabs>
          <w:tab w:val="left" w:pos="709"/>
          <w:tab w:val="num" w:pos="1320"/>
        </w:tabs>
        <w:spacing w:before="120"/>
        <w:ind w:left="709" w:hanging="709"/>
        <w:jc w:val="both"/>
        <w:rPr>
          <w:sz w:val="22"/>
          <w:szCs w:val="22"/>
        </w:rPr>
      </w:pPr>
      <w:r w:rsidRPr="000D16CA">
        <w:rPr>
          <w:b/>
          <w:sz w:val="22"/>
          <w:szCs w:val="22"/>
        </w:rPr>
        <w:t>39.7</w:t>
      </w:r>
      <w:r w:rsidRPr="000D16CA">
        <w:rPr>
          <w:b/>
          <w:sz w:val="22"/>
          <w:szCs w:val="22"/>
        </w:rPr>
        <w:tab/>
        <w:t>Équipements MVE</w:t>
      </w:r>
      <w:r w:rsidR="00FA1A9E" w:rsidRPr="000D16CA">
        <w:rPr>
          <w:sz w:val="22"/>
          <w:szCs w:val="22"/>
        </w:rPr>
        <w:t xml:space="preserve"> </w:t>
      </w:r>
      <w:r w:rsidRPr="000D16CA">
        <w:rPr>
          <w:b/>
          <w:sz w:val="22"/>
          <w:szCs w:val="22"/>
        </w:rPr>
        <w:t>(Marc Beauchemin)</w:t>
      </w:r>
    </w:p>
    <w:p w:rsidR="00FF33F0" w:rsidRDefault="004740D1" w:rsidP="0026236F">
      <w:pPr>
        <w:tabs>
          <w:tab w:val="left" w:pos="709"/>
          <w:tab w:val="num" w:pos="1320"/>
        </w:tabs>
        <w:spacing w:before="120"/>
        <w:ind w:left="709"/>
        <w:jc w:val="both"/>
        <w:rPr>
          <w:sz w:val="22"/>
          <w:szCs w:val="22"/>
        </w:rPr>
      </w:pPr>
      <w:r>
        <w:rPr>
          <w:sz w:val="22"/>
          <w:szCs w:val="22"/>
        </w:rPr>
        <w:t>Tous les hôpitaux ont reç</w:t>
      </w:r>
      <w:r w:rsidR="00F20809" w:rsidRPr="000D16CA">
        <w:rPr>
          <w:sz w:val="22"/>
          <w:szCs w:val="22"/>
        </w:rPr>
        <w:t>us l’équipement transitoire</w:t>
      </w:r>
      <w:r w:rsidR="0026236F">
        <w:rPr>
          <w:sz w:val="22"/>
          <w:szCs w:val="22"/>
        </w:rPr>
        <w:t xml:space="preserve"> et cert</w:t>
      </w:r>
      <w:r w:rsidR="009B3331">
        <w:rPr>
          <w:sz w:val="22"/>
          <w:szCs w:val="22"/>
        </w:rPr>
        <w:t>ai</w:t>
      </w:r>
      <w:r w:rsidR="0026236F">
        <w:rPr>
          <w:sz w:val="22"/>
          <w:szCs w:val="22"/>
        </w:rPr>
        <w:t>ns équipements permanents</w:t>
      </w:r>
      <w:r w:rsidR="009B3331">
        <w:rPr>
          <w:sz w:val="22"/>
          <w:szCs w:val="22"/>
        </w:rPr>
        <w:t xml:space="preserve">. </w:t>
      </w:r>
      <w:r w:rsidR="0026236F">
        <w:rPr>
          <w:sz w:val="22"/>
          <w:szCs w:val="22"/>
        </w:rPr>
        <w:t xml:space="preserve">D’autres </w:t>
      </w:r>
      <w:r w:rsidR="0026236F" w:rsidRPr="000D16CA">
        <w:rPr>
          <w:sz w:val="22"/>
          <w:szCs w:val="22"/>
        </w:rPr>
        <w:t>équipement</w:t>
      </w:r>
      <w:r w:rsidR="0026236F">
        <w:rPr>
          <w:sz w:val="22"/>
          <w:szCs w:val="22"/>
        </w:rPr>
        <w:t>s</w:t>
      </w:r>
      <w:r w:rsidR="0026236F" w:rsidRPr="000D16CA">
        <w:rPr>
          <w:sz w:val="22"/>
          <w:szCs w:val="22"/>
        </w:rPr>
        <w:t xml:space="preserve"> </w:t>
      </w:r>
      <w:r w:rsidR="00F20809" w:rsidRPr="000D16CA">
        <w:rPr>
          <w:sz w:val="22"/>
          <w:szCs w:val="22"/>
        </w:rPr>
        <w:t>permanent</w:t>
      </w:r>
      <w:r w:rsidR="0026236F">
        <w:rPr>
          <w:sz w:val="22"/>
          <w:szCs w:val="22"/>
        </w:rPr>
        <w:t>s ont déjà été commandés et</w:t>
      </w:r>
      <w:r>
        <w:rPr>
          <w:sz w:val="22"/>
          <w:szCs w:val="22"/>
        </w:rPr>
        <w:t xml:space="preserve"> devrait être reçu</w:t>
      </w:r>
      <w:r w:rsidR="0026236F">
        <w:rPr>
          <w:sz w:val="22"/>
          <w:szCs w:val="22"/>
        </w:rPr>
        <w:t>s</w:t>
      </w:r>
      <w:r>
        <w:rPr>
          <w:sz w:val="22"/>
          <w:szCs w:val="22"/>
        </w:rPr>
        <w:t xml:space="preserve"> dans les prochaines sem</w:t>
      </w:r>
      <w:r w:rsidR="00FF33F0">
        <w:rPr>
          <w:sz w:val="22"/>
          <w:szCs w:val="22"/>
        </w:rPr>
        <w:t>a</w:t>
      </w:r>
      <w:r>
        <w:rPr>
          <w:sz w:val="22"/>
          <w:szCs w:val="22"/>
        </w:rPr>
        <w:t>ines</w:t>
      </w:r>
      <w:r w:rsidR="00FF33F0">
        <w:rPr>
          <w:sz w:val="22"/>
          <w:szCs w:val="22"/>
        </w:rPr>
        <w:t>.  Certains items manquent, notamment</w:t>
      </w:r>
      <w:r>
        <w:rPr>
          <w:sz w:val="22"/>
          <w:szCs w:val="22"/>
        </w:rPr>
        <w:t xml:space="preserve">, </w:t>
      </w:r>
      <w:r w:rsidR="00F20809" w:rsidRPr="000D16CA">
        <w:rPr>
          <w:sz w:val="22"/>
          <w:szCs w:val="22"/>
        </w:rPr>
        <w:t>les pantalons</w:t>
      </w:r>
      <w:r w:rsidR="00FF33F0">
        <w:rPr>
          <w:sz w:val="22"/>
          <w:szCs w:val="22"/>
        </w:rPr>
        <w:t xml:space="preserve">. </w:t>
      </w:r>
    </w:p>
    <w:p w:rsidR="00244D90" w:rsidRDefault="00FF33F0" w:rsidP="007F24A1">
      <w:pPr>
        <w:tabs>
          <w:tab w:val="left" w:pos="709"/>
          <w:tab w:val="num" w:pos="1320"/>
        </w:tabs>
        <w:spacing w:before="120"/>
        <w:ind w:left="709"/>
        <w:jc w:val="both"/>
        <w:rPr>
          <w:sz w:val="22"/>
          <w:szCs w:val="22"/>
        </w:rPr>
      </w:pPr>
      <w:r>
        <w:rPr>
          <w:sz w:val="22"/>
          <w:szCs w:val="22"/>
        </w:rPr>
        <w:t>À ce chapitre, il est convenu de refaire un banc d’essai dans les prochaines semaines afin de s’assurer de la conformité de  chacun des items</w:t>
      </w:r>
      <w:r w:rsidR="00244D90">
        <w:rPr>
          <w:sz w:val="22"/>
          <w:szCs w:val="22"/>
        </w:rPr>
        <w:t xml:space="preserve"> et faire le point sur l’ensemble des EPI</w:t>
      </w:r>
      <w:r>
        <w:rPr>
          <w:sz w:val="22"/>
          <w:szCs w:val="22"/>
        </w:rPr>
        <w:t xml:space="preserve">. </w:t>
      </w:r>
      <w:r w:rsidR="00244D90">
        <w:rPr>
          <w:sz w:val="22"/>
          <w:szCs w:val="22"/>
        </w:rPr>
        <w:t xml:space="preserve">La DPSP et la direction </w:t>
      </w:r>
      <w:r w:rsidR="00244D90" w:rsidRPr="000D16CA">
        <w:rPr>
          <w:sz w:val="22"/>
          <w:szCs w:val="22"/>
        </w:rPr>
        <w:t>de la logistique et de</w:t>
      </w:r>
      <w:r w:rsidR="0026236F">
        <w:rPr>
          <w:sz w:val="22"/>
          <w:szCs w:val="22"/>
        </w:rPr>
        <w:t>s</w:t>
      </w:r>
      <w:r w:rsidR="00244D90" w:rsidRPr="000D16CA">
        <w:rPr>
          <w:sz w:val="22"/>
          <w:szCs w:val="22"/>
        </w:rPr>
        <w:t xml:space="preserve"> équipement</w:t>
      </w:r>
      <w:r w:rsidR="0026236F">
        <w:rPr>
          <w:sz w:val="22"/>
          <w:szCs w:val="22"/>
        </w:rPr>
        <w:t>s</w:t>
      </w:r>
      <w:r w:rsidR="00244D90">
        <w:rPr>
          <w:sz w:val="22"/>
          <w:szCs w:val="22"/>
        </w:rPr>
        <w:t xml:space="preserve"> effectueront les arrangements nécessaires. </w:t>
      </w:r>
    </w:p>
    <w:p w:rsidR="00F20809" w:rsidRPr="000D16CA" w:rsidRDefault="00B5328F" w:rsidP="00244D90">
      <w:pPr>
        <w:pBdr>
          <w:top w:val="single" w:sz="4" w:space="1" w:color="auto"/>
          <w:left w:val="single" w:sz="4" w:space="4" w:color="auto"/>
          <w:bottom w:val="single" w:sz="4" w:space="1" w:color="auto"/>
          <w:right w:val="single" w:sz="4" w:space="4" w:color="auto"/>
        </w:pBdr>
        <w:tabs>
          <w:tab w:val="left" w:pos="709"/>
          <w:tab w:val="num" w:pos="1320"/>
        </w:tabs>
        <w:spacing w:before="120"/>
        <w:ind w:left="709"/>
        <w:jc w:val="both"/>
        <w:rPr>
          <w:sz w:val="22"/>
          <w:szCs w:val="22"/>
        </w:rPr>
      </w:pPr>
      <w:r w:rsidRPr="00244D90">
        <w:rPr>
          <w:sz w:val="22"/>
          <w:szCs w:val="22"/>
        </w:rPr>
        <w:t>Suite à cet échange un banc d’essai est prévu pour le 10 juillet afin de s’assurer que les équipements peuvent être utilisés de façon sécuritaire</w:t>
      </w:r>
      <w:r w:rsidR="00244D90">
        <w:rPr>
          <w:sz w:val="22"/>
          <w:szCs w:val="22"/>
        </w:rPr>
        <w:t xml:space="preserve"> afin d’assurer une protection optimale aux travailleurs qui auront à dispenser des soins à un  cas de MVE.  </w:t>
      </w:r>
    </w:p>
    <w:p w:rsidR="00193107" w:rsidRPr="000D16CA" w:rsidRDefault="00323402" w:rsidP="00323402">
      <w:pPr>
        <w:tabs>
          <w:tab w:val="left" w:pos="709"/>
          <w:tab w:val="num" w:pos="1320"/>
        </w:tabs>
        <w:spacing w:before="120"/>
        <w:ind w:left="709" w:hanging="709"/>
        <w:jc w:val="both"/>
        <w:rPr>
          <w:sz w:val="22"/>
          <w:szCs w:val="22"/>
        </w:rPr>
      </w:pPr>
      <w:r w:rsidRPr="000D16CA">
        <w:rPr>
          <w:sz w:val="22"/>
          <w:szCs w:val="22"/>
        </w:rPr>
        <w:tab/>
      </w:r>
      <w:r w:rsidR="00193107" w:rsidRPr="000D16CA">
        <w:rPr>
          <w:sz w:val="22"/>
          <w:szCs w:val="22"/>
        </w:rPr>
        <w:t xml:space="preserve">               </w:t>
      </w:r>
    </w:p>
    <w:p w:rsidR="00BC1C02" w:rsidRDefault="00971C88" w:rsidP="00E326C3">
      <w:pPr>
        <w:ind w:left="709" w:hanging="709"/>
        <w:rPr>
          <w:b/>
          <w:sz w:val="22"/>
          <w:szCs w:val="22"/>
        </w:rPr>
      </w:pPr>
      <w:r w:rsidRPr="000D16CA">
        <w:rPr>
          <w:b/>
          <w:sz w:val="22"/>
          <w:szCs w:val="22"/>
        </w:rPr>
        <w:t>39</w:t>
      </w:r>
      <w:r w:rsidR="00323402" w:rsidRPr="000D16CA">
        <w:rPr>
          <w:b/>
          <w:sz w:val="22"/>
          <w:szCs w:val="22"/>
        </w:rPr>
        <w:t>.8</w:t>
      </w:r>
      <w:r w:rsidR="00323402" w:rsidRPr="000D16CA">
        <w:rPr>
          <w:b/>
          <w:sz w:val="22"/>
          <w:szCs w:val="22"/>
        </w:rPr>
        <w:tab/>
      </w:r>
      <w:r w:rsidR="001710C1" w:rsidRPr="000D16CA">
        <w:rPr>
          <w:b/>
          <w:sz w:val="22"/>
          <w:szCs w:val="22"/>
        </w:rPr>
        <w:t>Réorganisation dans le cadre</w:t>
      </w:r>
      <w:r w:rsidR="00323402" w:rsidRPr="000D16CA">
        <w:rPr>
          <w:b/>
          <w:sz w:val="22"/>
          <w:szCs w:val="22"/>
        </w:rPr>
        <w:t xml:space="preserve"> de</w:t>
      </w:r>
      <w:r w:rsidR="001710C1" w:rsidRPr="000D16CA">
        <w:rPr>
          <w:b/>
          <w:sz w:val="22"/>
          <w:szCs w:val="22"/>
        </w:rPr>
        <w:t xml:space="preserve"> la</w:t>
      </w:r>
      <w:r w:rsidR="00323402" w:rsidRPr="000D16CA">
        <w:rPr>
          <w:b/>
          <w:sz w:val="22"/>
          <w:szCs w:val="22"/>
        </w:rPr>
        <w:t xml:space="preserve"> loi 10 </w:t>
      </w:r>
      <w:r w:rsidR="001710C1" w:rsidRPr="000D16CA">
        <w:rPr>
          <w:b/>
          <w:sz w:val="22"/>
          <w:szCs w:val="22"/>
        </w:rPr>
        <w:t>et impacts</w:t>
      </w:r>
      <w:r w:rsidR="00E326C3">
        <w:rPr>
          <w:b/>
          <w:sz w:val="22"/>
          <w:szCs w:val="22"/>
        </w:rPr>
        <w:t xml:space="preserve"> et</w:t>
      </w:r>
      <w:r w:rsidR="001710C1" w:rsidRPr="000D16CA">
        <w:rPr>
          <w:b/>
          <w:sz w:val="22"/>
          <w:szCs w:val="22"/>
        </w:rPr>
        <w:t xml:space="preserve"> orientations PCI</w:t>
      </w:r>
      <w:r w:rsidR="00E326C3">
        <w:rPr>
          <w:b/>
          <w:sz w:val="22"/>
          <w:szCs w:val="22"/>
        </w:rPr>
        <w:t xml:space="preserve"> </w:t>
      </w:r>
      <w:proofErr w:type="gramStart"/>
      <w:r w:rsidR="00E326C3">
        <w:rPr>
          <w:b/>
          <w:sz w:val="22"/>
          <w:szCs w:val="22"/>
        </w:rPr>
        <w:t>(</w:t>
      </w:r>
      <w:r w:rsidR="001710C1" w:rsidRPr="000D16CA">
        <w:rPr>
          <w:b/>
          <w:sz w:val="22"/>
          <w:szCs w:val="22"/>
        </w:rPr>
        <w:t xml:space="preserve"> Dr</w:t>
      </w:r>
      <w:proofErr w:type="gramEnd"/>
      <w:r w:rsidR="001710C1" w:rsidRPr="000D16CA">
        <w:rPr>
          <w:b/>
          <w:sz w:val="22"/>
          <w:szCs w:val="22"/>
        </w:rPr>
        <w:t>. Arruda</w:t>
      </w:r>
      <w:r w:rsidR="00E326C3">
        <w:rPr>
          <w:b/>
          <w:sz w:val="22"/>
          <w:szCs w:val="22"/>
        </w:rPr>
        <w:t>)</w:t>
      </w:r>
    </w:p>
    <w:p w:rsidR="00323402" w:rsidRPr="000D16CA" w:rsidRDefault="00BC1C02" w:rsidP="00E326C3">
      <w:pPr>
        <w:ind w:left="709" w:hanging="709"/>
        <w:rPr>
          <w:b/>
          <w:sz w:val="22"/>
          <w:szCs w:val="22"/>
        </w:rPr>
      </w:pPr>
      <w:r w:rsidRPr="000D16CA">
        <w:rPr>
          <w:b/>
          <w:sz w:val="22"/>
          <w:szCs w:val="22"/>
        </w:rPr>
        <w:t>39.9</w:t>
      </w:r>
      <w:r>
        <w:rPr>
          <w:b/>
          <w:sz w:val="22"/>
          <w:szCs w:val="22"/>
        </w:rPr>
        <w:tab/>
        <w:t>Mot du directeur de la DGSP (Dr Arruda)</w:t>
      </w:r>
    </w:p>
    <w:p w:rsidR="00C735F7" w:rsidRDefault="00BC1C02" w:rsidP="00193107">
      <w:pPr>
        <w:shd w:val="clear" w:color="auto" w:fill="FFFFFF"/>
        <w:ind w:left="709" w:right="43"/>
        <w:jc w:val="both"/>
        <w:textAlignment w:val="top"/>
        <w:rPr>
          <w:sz w:val="22"/>
          <w:szCs w:val="22"/>
        </w:rPr>
      </w:pPr>
      <w:r>
        <w:rPr>
          <w:sz w:val="22"/>
          <w:szCs w:val="22"/>
        </w:rPr>
        <w:t>Ces 2 points ont été regroupés pour la discussion en présence de Dr Arruda.</w:t>
      </w:r>
    </w:p>
    <w:p w:rsidR="00BC1C02" w:rsidRPr="000D16CA" w:rsidRDefault="00BC1C02" w:rsidP="00193107">
      <w:pPr>
        <w:shd w:val="clear" w:color="auto" w:fill="FFFFFF"/>
        <w:ind w:left="709" w:right="43"/>
        <w:jc w:val="both"/>
        <w:textAlignment w:val="top"/>
        <w:rPr>
          <w:sz w:val="22"/>
          <w:szCs w:val="22"/>
        </w:rPr>
      </w:pPr>
    </w:p>
    <w:p w:rsidR="00E035C5" w:rsidRPr="000D16CA" w:rsidRDefault="001710C1" w:rsidP="00C735F7">
      <w:pPr>
        <w:shd w:val="clear" w:color="auto" w:fill="FFFFFF"/>
        <w:ind w:left="709" w:right="43"/>
        <w:jc w:val="both"/>
        <w:textAlignment w:val="top"/>
        <w:rPr>
          <w:sz w:val="22"/>
          <w:szCs w:val="22"/>
        </w:rPr>
      </w:pPr>
      <w:r w:rsidRPr="000D16CA">
        <w:rPr>
          <w:sz w:val="22"/>
          <w:szCs w:val="22"/>
        </w:rPr>
        <w:t xml:space="preserve">D’entrée de jeux Dr. Arruda précise que dans le cadre de la </w:t>
      </w:r>
      <w:r w:rsidR="001915A2" w:rsidRPr="000D16CA">
        <w:rPr>
          <w:sz w:val="22"/>
          <w:szCs w:val="22"/>
        </w:rPr>
        <w:t>réorganisation</w:t>
      </w:r>
      <w:r w:rsidRPr="000D16CA">
        <w:rPr>
          <w:sz w:val="22"/>
          <w:szCs w:val="22"/>
        </w:rPr>
        <w:t xml:space="preserve">, les attentes vers la santé publique sont importantes </w:t>
      </w:r>
      <w:r w:rsidR="001915A2" w:rsidRPr="000D16CA">
        <w:rPr>
          <w:sz w:val="22"/>
          <w:szCs w:val="22"/>
        </w:rPr>
        <w:t xml:space="preserve">et </w:t>
      </w:r>
      <w:r w:rsidRPr="000D16CA">
        <w:rPr>
          <w:sz w:val="22"/>
          <w:szCs w:val="22"/>
        </w:rPr>
        <w:t xml:space="preserve">qu’un travail harmonieux entre plusieurs acteurs doit se </w:t>
      </w:r>
      <w:r w:rsidR="001915A2" w:rsidRPr="000D16CA">
        <w:rPr>
          <w:sz w:val="22"/>
          <w:szCs w:val="22"/>
        </w:rPr>
        <w:t>concrétiser</w:t>
      </w:r>
      <w:r w:rsidRPr="000D16CA">
        <w:rPr>
          <w:sz w:val="22"/>
          <w:szCs w:val="22"/>
        </w:rPr>
        <w:t xml:space="preserve"> (DSP, MSSS, CISSS/CIUSSS etc.) afin de maintenir la PCI à un plus haut niveau stratégique. </w:t>
      </w:r>
      <w:r w:rsidR="001915A2" w:rsidRPr="000D16CA">
        <w:rPr>
          <w:sz w:val="22"/>
          <w:szCs w:val="22"/>
        </w:rPr>
        <w:t>Dans ce contexte, il est néces</w:t>
      </w:r>
      <w:r w:rsidR="00523870">
        <w:rPr>
          <w:sz w:val="22"/>
          <w:szCs w:val="22"/>
        </w:rPr>
        <w:t>saire de réfléchir</w:t>
      </w:r>
      <w:r w:rsidR="00E326C3">
        <w:rPr>
          <w:sz w:val="22"/>
          <w:szCs w:val="22"/>
        </w:rPr>
        <w:t xml:space="preserve"> au</w:t>
      </w:r>
      <w:r w:rsidR="00523870">
        <w:rPr>
          <w:sz w:val="22"/>
          <w:szCs w:val="22"/>
        </w:rPr>
        <w:t xml:space="preserve"> meilleur modèle</w:t>
      </w:r>
      <w:r w:rsidR="001915A2" w:rsidRPr="000D16CA">
        <w:rPr>
          <w:sz w:val="22"/>
          <w:szCs w:val="22"/>
        </w:rPr>
        <w:t xml:space="preserve"> de fonctionnement</w:t>
      </w:r>
      <w:r w:rsidR="00E326C3">
        <w:rPr>
          <w:sz w:val="22"/>
          <w:szCs w:val="22"/>
        </w:rPr>
        <w:t>.</w:t>
      </w:r>
      <w:r w:rsidR="001915A2" w:rsidRPr="000D16CA">
        <w:rPr>
          <w:sz w:val="22"/>
          <w:szCs w:val="22"/>
        </w:rPr>
        <w:t xml:space="preserve"> Les enjeux importants sont : maintenir un </w:t>
      </w:r>
      <w:r w:rsidR="0070661B" w:rsidRPr="000D16CA">
        <w:rPr>
          <w:sz w:val="22"/>
          <w:szCs w:val="22"/>
        </w:rPr>
        <w:t>rôle</w:t>
      </w:r>
      <w:r w:rsidR="001915A2" w:rsidRPr="000D16CA">
        <w:rPr>
          <w:sz w:val="22"/>
          <w:szCs w:val="22"/>
        </w:rPr>
        <w:t xml:space="preserve"> d’autorité fonctionnelle, </w:t>
      </w:r>
      <w:r w:rsidR="00E326C3">
        <w:rPr>
          <w:sz w:val="22"/>
          <w:szCs w:val="22"/>
        </w:rPr>
        <w:t xml:space="preserve">avoir un </w:t>
      </w:r>
      <w:r w:rsidR="0070661B" w:rsidRPr="000D16CA">
        <w:rPr>
          <w:sz w:val="22"/>
          <w:szCs w:val="22"/>
        </w:rPr>
        <w:t>rattachement</w:t>
      </w:r>
      <w:r w:rsidR="001915A2" w:rsidRPr="000D16CA">
        <w:rPr>
          <w:sz w:val="22"/>
          <w:szCs w:val="22"/>
        </w:rPr>
        <w:t xml:space="preserve"> </w:t>
      </w:r>
      <w:r w:rsidR="00E326C3">
        <w:rPr>
          <w:sz w:val="22"/>
          <w:szCs w:val="22"/>
        </w:rPr>
        <w:t xml:space="preserve">stratégique </w:t>
      </w:r>
      <w:r w:rsidR="00E035C5" w:rsidRPr="000D16CA">
        <w:rPr>
          <w:sz w:val="22"/>
          <w:szCs w:val="22"/>
        </w:rPr>
        <w:t>du comité</w:t>
      </w:r>
      <w:r w:rsidR="00E326C3">
        <w:rPr>
          <w:sz w:val="22"/>
          <w:szCs w:val="22"/>
        </w:rPr>
        <w:t xml:space="preserve"> (</w:t>
      </w:r>
      <w:r w:rsidR="001915A2" w:rsidRPr="000D16CA">
        <w:rPr>
          <w:sz w:val="22"/>
          <w:szCs w:val="22"/>
        </w:rPr>
        <w:t xml:space="preserve">le plus proche </w:t>
      </w:r>
      <w:r w:rsidR="00E326C3">
        <w:rPr>
          <w:sz w:val="22"/>
          <w:szCs w:val="22"/>
        </w:rPr>
        <w:t xml:space="preserve">possible </w:t>
      </w:r>
      <w:r w:rsidR="00E035C5" w:rsidRPr="000D16CA">
        <w:rPr>
          <w:sz w:val="22"/>
          <w:szCs w:val="22"/>
        </w:rPr>
        <w:t>de la haute direction</w:t>
      </w:r>
      <w:r w:rsidR="00E326C3">
        <w:rPr>
          <w:sz w:val="22"/>
          <w:szCs w:val="22"/>
        </w:rPr>
        <w:t>)</w:t>
      </w:r>
      <w:r w:rsidR="00E035C5" w:rsidRPr="000D16CA">
        <w:rPr>
          <w:sz w:val="22"/>
          <w:szCs w:val="22"/>
        </w:rPr>
        <w:t xml:space="preserve">, </w:t>
      </w:r>
      <w:r w:rsidR="00647D91">
        <w:rPr>
          <w:sz w:val="22"/>
          <w:szCs w:val="22"/>
        </w:rPr>
        <w:t xml:space="preserve">réitérer que la </w:t>
      </w:r>
      <w:r w:rsidR="00E326C3">
        <w:rPr>
          <w:sz w:val="22"/>
          <w:szCs w:val="22"/>
        </w:rPr>
        <w:t xml:space="preserve">responsabilité première </w:t>
      </w:r>
      <w:r w:rsidR="00647D91">
        <w:rPr>
          <w:sz w:val="22"/>
          <w:szCs w:val="22"/>
        </w:rPr>
        <w:t xml:space="preserve">de la PCI revient </w:t>
      </w:r>
      <w:r w:rsidR="00E326C3">
        <w:rPr>
          <w:sz w:val="22"/>
          <w:szCs w:val="22"/>
        </w:rPr>
        <w:t>à l’établissement</w:t>
      </w:r>
      <w:r w:rsidR="00E035C5" w:rsidRPr="000D16CA">
        <w:rPr>
          <w:sz w:val="22"/>
          <w:szCs w:val="22"/>
        </w:rPr>
        <w:t xml:space="preserve">, </w:t>
      </w:r>
      <w:r w:rsidR="00E326C3">
        <w:rPr>
          <w:sz w:val="22"/>
          <w:szCs w:val="22"/>
        </w:rPr>
        <w:t>maintenir l’</w:t>
      </w:r>
      <w:r w:rsidR="00B0132F">
        <w:rPr>
          <w:sz w:val="22"/>
          <w:szCs w:val="22"/>
        </w:rPr>
        <w:t>indépe</w:t>
      </w:r>
      <w:r w:rsidR="00B0132F" w:rsidRPr="000D16CA">
        <w:rPr>
          <w:sz w:val="22"/>
          <w:szCs w:val="22"/>
        </w:rPr>
        <w:t>ndance</w:t>
      </w:r>
      <w:r w:rsidR="00B0132F">
        <w:rPr>
          <w:sz w:val="22"/>
          <w:szCs w:val="22"/>
        </w:rPr>
        <w:t xml:space="preserve"> entre le service PCI et la Direction de santé publique</w:t>
      </w:r>
      <w:r w:rsidR="00E326C3">
        <w:rPr>
          <w:sz w:val="22"/>
          <w:szCs w:val="22"/>
        </w:rPr>
        <w:t>, etc.</w:t>
      </w:r>
    </w:p>
    <w:p w:rsidR="00647D91" w:rsidRPr="00647D91" w:rsidRDefault="00E035C5" w:rsidP="00647D91">
      <w:pPr>
        <w:shd w:val="clear" w:color="auto" w:fill="FFFFFF" w:themeFill="background1"/>
        <w:ind w:left="709"/>
        <w:jc w:val="both"/>
        <w:rPr>
          <w:b/>
        </w:rPr>
      </w:pPr>
      <w:r w:rsidRPr="00647D91">
        <w:rPr>
          <w:sz w:val="22"/>
          <w:szCs w:val="22"/>
        </w:rPr>
        <w:t>Suite à l’invitation de Dr. Arruda</w:t>
      </w:r>
      <w:r w:rsidR="00DA4B78" w:rsidRPr="00647D91">
        <w:rPr>
          <w:sz w:val="22"/>
          <w:szCs w:val="22"/>
        </w:rPr>
        <w:t>,</w:t>
      </w:r>
      <w:r w:rsidRPr="00647D91">
        <w:rPr>
          <w:sz w:val="22"/>
          <w:szCs w:val="22"/>
        </w:rPr>
        <w:t xml:space="preserve"> les membres de la TNPIN ont ressorti</w:t>
      </w:r>
      <w:r w:rsidR="00E326C3" w:rsidRPr="00647D91">
        <w:rPr>
          <w:sz w:val="22"/>
          <w:szCs w:val="22"/>
        </w:rPr>
        <w:t xml:space="preserve"> l</w:t>
      </w:r>
      <w:r w:rsidR="00DA4B78" w:rsidRPr="00647D91">
        <w:rPr>
          <w:sz w:val="22"/>
          <w:szCs w:val="22"/>
        </w:rPr>
        <w:t xml:space="preserve">es </w:t>
      </w:r>
      <w:r w:rsidR="00E326C3" w:rsidRPr="00647D91">
        <w:rPr>
          <w:sz w:val="22"/>
          <w:szCs w:val="22"/>
        </w:rPr>
        <w:t>principaux éléments</w:t>
      </w:r>
      <w:r w:rsidRPr="00647D91">
        <w:rPr>
          <w:sz w:val="22"/>
          <w:szCs w:val="22"/>
        </w:rPr>
        <w:t> </w:t>
      </w:r>
      <w:r w:rsidR="00DA4B78" w:rsidRPr="00647D91">
        <w:rPr>
          <w:sz w:val="22"/>
          <w:szCs w:val="22"/>
        </w:rPr>
        <w:t xml:space="preserve">qui </w:t>
      </w:r>
      <w:r w:rsidR="00E326C3" w:rsidRPr="00647D91">
        <w:rPr>
          <w:sz w:val="22"/>
          <w:szCs w:val="22"/>
        </w:rPr>
        <w:t>sont répertoriés dans</w:t>
      </w:r>
      <w:r w:rsidR="00647D91" w:rsidRPr="00647D91">
        <w:rPr>
          <w:sz w:val="22"/>
          <w:szCs w:val="22"/>
        </w:rPr>
        <w:t xml:space="preserve"> un énoncé de position intitulé «</w:t>
      </w:r>
      <w:r w:rsidR="00E326C3" w:rsidRPr="00647D91">
        <w:rPr>
          <w:sz w:val="22"/>
          <w:szCs w:val="22"/>
        </w:rPr>
        <w:t xml:space="preserve"> </w:t>
      </w:r>
      <w:r w:rsidR="00647D91" w:rsidRPr="00647D91">
        <w:t>La prévention et le contrôle des infections nosocomiales (PCI) dans le cadre de la réorganisation du réseau de la santé, printemps 2015»</w:t>
      </w:r>
      <w:r w:rsidR="001E35FE">
        <w:t xml:space="preserve"> (document joint</w:t>
      </w:r>
      <w:r w:rsidR="00F827F1">
        <w:t xml:space="preserve"> </w:t>
      </w:r>
      <w:r w:rsidR="001E35FE">
        <w:t>au présent C.R.)</w:t>
      </w:r>
    </w:p>
    <w:p w:rsidR="00647D91" w:rsidRDefault="00E035C5" w:rsidP="00980019">
      <w:pPr>
        <w:pStyle w:val="Paragraphedeliste"/>
        <w:numPr>
          <w:ilvl w:val="0"/>
          <w:numId w:val="12"/>
        </w:numPr>
        <w:shd w:val="clear" w:color="auto" w:fill="FFFFFF"/>
        <w:ind w:right="43"/>
        <w:jc w:val="both"/>
        <w:textAlignment w:val="top"/>
        <w:rPr>
          <w:rFonts w:ascii="Times New Roman" w:hAnsi="Times New Roman"/>
        </w:rPr>
      </w:pPr>
      <w:r w:rsidRPr="000D16CA">
        <w:rPr>
          <w:rFonts w:ascii="Times New Roman" w:hAnsi="Times New Roman"/>
        </w:rPr>
        <w:t xml:space="preserve">La PCI est un service de proximité. </w:t>
      </w:r>
    </w:p>
    <w:p w:rsidR="00E035C5" w:rsidRPr="000D16CA" w:rsidRDefault="00E035C5" w:rsidP="00980019">
      <w:pPr>
        <w:pStyle w:val="Paragraphedeliste"/>
        <w:numPr>
          <w:ilvl w:val="0"/>
          <w:numId w:val="12"/>
        </w:numPr>
        <w:shd w:val="clear" w:color="auto" w:fill="FFFFFF"/>
        <w:ind w:right="43"/>
        <w:jc w:val="both"/>
        <w:textAlignment w:val="top"/>
        <w:rPr>
          <w:rFonts w:ascii="Times New Roman" w:hAnsi="Times New Roman"/>
        </w:rPr>
      </w:pPr>
      <w:r w:rsidRPr="000D16CA">
        <w:rPr>
          <w:rFonts w:ascii="Times New Roman" w:hAnsi="Times New Roman"/>
        </w:rPr>
        <w:t>Le service</w:t>
      </w:r>
      <w:r w:rsidR="00B0132F">
        <w:rPr>
          <w:rFonts w:ascii="Times New Roman" w:hAnsi="Times New Roman"/>
        </w:rPr>
        <w:t xml:space="preserve"> de</w:t>
      </w:r>
      <w:r w:rsidRPr="000D16CA">
        <w:rPr>
          <w:rFonts w:ascii="Times New Roman" w:hAnsi="Times New Roman"/>
        </w:rPr>
        <w:t xml:space="preserve"> PCI </w:t>
      </w:r>
      <w:r w:rsidR="00647D91">
        <w:rPr>
          <w:rFonts w:ascii="Times New Roman" w:hAnsi="Times New Roman"/>
        </w:rPr>
        <w:t xml:space="preserve">doit </w:t>
      </w:r>
      <w:r w:rsidR="0070661B" w:rsidRPr="000D16CA">
        <w:rPr>
          <w:rFonts w:ascii="Times New Roman" w:hAnsi="Times New Roman"/>
        </w:rPr>
        <w:t>être</w:t>
      </w:r>
      <w:r w:rsidRPr="000D16CA">
        <w:rPr>
          <w:rFonts w:ascii="Times New Roman" w:hAnsi="Times New Roman"/>
        </w:rPr>
        <w:t xml:space="preserve"> </w:t>
      </w:r>
      <w:r w:rsidR="0070661B" w:rsidRPr="000D16CA">
        <w:rPr>
          <w:rFonts w:ascii="Times New Roman" w:hAnsi="Times New Roman"/>
        </w:rPr>
        <w:t>rattaché</w:t>
      </w:r>
      <w:r w:rsidRPr="000D16CA">
        <w:rPr>
          <w:rFonts w:ascii="Times New Roman" w:hAnsi="Times New Roman"/>
        </w:rPr>
        <w:t xml:space="preserve"> </w:t>
      </w:r>
      <w:r w:rsidR="00647D91">
        <w:rPr>
          <w:rFonts w:ascii="Times New Roman" w:hAnsi="Times New Roman"/>
        </w:rPr>
        <w:t xml:space="preserve">à une direction qui assure un leadership fort </w:t>
      </w:r>
      <w:proofErr w:type="gramStart"/>
      <w:r w:rsidR="00647D91">
        <w:rPr>
          <w:rFonts w:ascii="Times New Roman" w:hAnsi="Times New Roman"/>
        </w:rPr>
        <w:t>(</w:t>
      </w:r>
      <w:r w:rsidRPr="000D16CA">
        <w:rPr>
          <w:rFonts w:ascii="Times New Roman" w:hAnsi="Times New Roman"/>
        </w:rPr>
        <w:t xml:space="preserve"> DSI</w:t>
      </w:r>
      <w:proofErr w:type="gramEnd"/>
      <w:r w:rsidRPr="000D16CA">
        <w:rPr>
          <w:rFonts w:ascii="Times New Roman" w:hAnsi="Times New Roman"/>
        </w:rPr>
        <w:t xml:space="preserve"> </w:t>
      </w:r>
      <w:r w:rsidR="00647D91">
        <w:rPr>
          <w:rFonts w:ascii="Times New Roman" w:hAnsi="Times New Roman"/>
        </w:rPr>
        <w:t xml:space="preserve">? </w:t>
      </w:r>
      <w:r w:rsidRPr="000D16CA">
        <w:rPr>
          <w:rFonts w:ascii="Times New Roman" w:hAnsi="Times New Roman"/>
        </w:rPr>
        <w:t>Direction des services professionnels</w:t>
      </w:r>
      <w:r w:rsidR="00647D91">
        <w:rPr>
          <w:rFonts w:ascii="Times New Roman" w:hAnsi="Times New Roman"/>
        </w:rPr>
        <w:t xml:space="preserve"> ?)</w:t>
      </w:r>
      <w:r w:rsidRPr="000D16CA">
        <w:rPr>
          <w:rFonts w:ascii="Times New Roman" w:hAnsi="Times New Roman"/>
        </w:rPr>
        <w:t xml:space="preserve">. </w:t>
      </w:r>
      <w:r w:rsidR="00647D91">
        <w:rPr>
          <w:rFonts w:ascii="Times New Roman" w:hAnsi="Times New Roman"/>
        </w:rPr>
        <w:t xml:space="preserve"> Cependant, plusieurs anecdotes font ressortir des difficultés </w:t>
      </w:r>
      <w:r w:rsidR="0056475E">
        <w:rPr>
          <w:rFonts w:ascii="Times New Roman" w:hAnsi="Times New Roman"/>
        </w:rPr>
        <w:t xml:space="preserve">d’être rattaché à la DSI pour un service transversal comme la PCI. Il est souligné que la </w:t>
      </w:r>
      <w:r w:rsidR="00B0132F">
        <w:rPr>
          <w:rFonts w:ascii="Times New Roman" w:hAnsi="Times New Roman"/>
        </w:rPr>
        <w:t>Direction de services professionnels</w:t>
      </w:r>
      <w:r w:rsidR="00E33510" w:rsidRPr="000D16CA">
        <w:rPr>
          <w:rFonts w:ascii="Times New Roman" w:hAnsi="Times New Roman"/>
        </w:rPr>
        <w:t xml:space="preserve"> assure un </w:t>
      </w:r>
      <w:r w:rsidR="0070661B" w:rsidRPr="000D16CA">
        <w:rPr>
          <w:rFonts w:ascii="Times New Roman" w:hAnsi="Times New Roman"/>
        </w:rPr>
        <w:t>meilleur</w:t>
      </w:r>
      <w:r w:rsidR="00E33510" w:rsidRPr="000D16CA">
        <w:rPr>
          <w:rFonts w:ascii="Times New Roman" w:hAnsi="Times New Roman"/>
        </w:rPr>
        <w:t xml:space="preserve"> lien </w:t>
      </w:r>
      <w:r w:rsidR="001E35FE">
        <w:rPr>
          <w:rFonts w:ascii="Times New Roman" w:hAnsi="Times New Roman"/>
        </w:rPr>
        <w:t xml:space="preserve">pour obtenir la collaboration des </w:t>
      </w:r>
      <w:r w:rsidR="00E33510" w:rsidRPr="000D16CA">
        <w:rPr>
          <w:rFonts w:ascii="Times New Roman" w:hAnsi="Times New Roman"/>
        </w:rPr>
        <w:t>médecins.</w:t>
      </w:r>
    </w:p>
    <w:p w:rsidR="0056475E" w:rsidRDefault="0056475E" w:rsidP="00980019">
      <w:pPr>
        <w:pStyle w:val="Paragraphedeliste"/>
        <w:numPr>
          <w:ilvl w:val="0"/>
          <w:numId w:val="12"/>
        </w:numPr>
        <w:shd w:val="clear" w:color="auto" w:fill="FFFFFF"/>
        <w:ind w:right="43"/>
        <w:jc w:val="both"/>
        <w:textAlignment w:val="top"/>
        <w:rPr>
          <w:rFonts w:ascii="Times New Roman" w:hAnsi="Times New Roman"/>
        </w:rPr>
      </w:pPr>
      <w:r>
        <w:rPr>
          <w:rFonts w:ascii="Times New Roman" w:hAnsi="Times New Roman"/>
        </w:rPr>
        <w:t>L</w:t>
      </w:r>
      <w:r w:rsidR="00E035C5" w:rsidRPr="000D16CA">
        <w:rPr>
          <w:rFonts w:ascii="Times New Roman" w:hAnsi="Times New Roman"/>
        </w:rPr>
        <w:t xml:space="preserve">e comité </w:t>
      </w:r>
      <w:r w:rsidR="00B0132F">
        <w:rPr>
          <w:rFonts w:ascii="Times New Roman" w:hAnsi="Times New Roman"/>
        </w:rPr>
        <w:t xml:space="preserve">de </w:t>
      </w:r>
      <w:r w:rsidR="00E035C5" w:rsidRPr="000D16CA">
        <w:rPr>
          <w:rFonts w:ascii="Times New Roman" w:hAnsi="Times New Roman"/>
        </w:rPr>
        <w:t>PCI</w:t>
      </w:r>
      <w:r>
        <w:rPr>
          <w:rFonts w:ascii="Times New Roman" w:hAnsi="Times New Roman"/>
        </w:rPr>
        <w:t xml:space="preserve">, idéalement devrait </w:t>
      </w:r>
      <w:r w:rsidR="00E035C5" w:rsidRPr="000D16CA">
        <w:rPr>
          <w:rFonts w:ascii="Times New Roman" w:hAnsi="Times New Roman"/>
        </w:rPr>
        <w:t xml:space="preserve"> être rattaché au</w:t>
      </w:r>
      <w:r>
        <w:rPr>
          <w:rFonts w:ascii="Times New Roman" w:hAnsi="Times New Roman"/>
        </w:rPr>
        <w:t xml:space="preserve"> plus haut niveau administratif de l’établissement soit au </w:t>
      </w:r>
      <w:r w:rsidR="00E035C5" w:rsidRPr="000D16CA">
        <w:rPr>
          <w:rFonts w:ascii="Times New Roman" w:hAnsi="Times New Roman"/>
        </w:rPr>
        <w:t xml:space="preserve"> PDG ou PDGA.</w:t>
      </w:r>
      <w:r w:rsidR="00E33510" w:rsidRPr="000D16CA">
        <w:rPr>
          <w:rFonts w:ascii="Times New Roman" w:hAnsi="Times New Roman"/>
        </w:rPr>
        <w:t xml:space="preserve"> </w:t>
      </w:r>
      <w:r>
        <w:rPr>
          <w:rFonts w:ascii="Times New Roman" w:hAnsi="Times New Roman"/>
        </w:rPr>
        <w:t xml:space="preserve"> On rappelle qu’un rattachement au DG était recommandé dans l</w:t>
      </w:r>
      <w:r w:rsidR="00E33510" w:rsidRPr="000D16CA">
        <w:rPr>
          <w:rFonts w:ascii="Times New Roman" w:hAnsi="Times New Roman"/>
        </w:rPr>
        <w:t xml:space="preserve">e rapport </w:t>
      </w:r>
      <w:proofErr w:type="spellStart"/>
      <w:r w:rsidR="00E33510" w:rsidRPr="000D16CA">
        <w:rPr>
          <w:rFonts w:ascii="Times New Roman" w:hAnsi="Times New Roman"/>
        </w:rPr>
        <w:t>Aucoin</w:t>
      </w:r>
      <w:proofErr w:type="spellEnd"/>
      <w:r>
        <w:rPr>
          <w:rFonts w:ascii="Times New Roman" w:hAnsi="Times New Roman"/>
        </w:rPr>
        <w:t>.</w:t>
      </w:r>
      <w:r w:rsidR="00A65D1B" w:rsidRPr="000D16CA">
        <w:rPr>
          <w:rFonts w:ascii="Times New Roman" w:hAnsi="Times New Roman"/>
        </w:rPr>
        <w:t xml:space="preserve"> </w:t>
      </w:r>
    </w:p>
    <w:p w:rsidR="0056475E" w:rsidRDefault="00A65D1B" w:rsidP="00980019">
      <w:pPr>
        <w:pStyle w:val="Paragraphedeliste"/>
        <w:numPr>
          <w:ilvl w:val="0"/>
          <w:numId w:val="12"/>
        </w:numPr>
        <w:shd w:val="clear" w:color="auto" w:fill="FFFFFF"/>
        <w:ind w:right="43"/>
        <w:jc w:val="both"/>
        <w:textAlignment w:val="top"/>
        <w:rPr>
          <w:rFonts w:ascii="Times New Roman" w:hAnsi="Times New Roman"/>
        </w:rPr>
      </w:pPr>
      <w:r w:rsidRPr="0056475E">
        <w:rPr>
          <w:rFonts w:ascii="Times New Roman" w:hAnsi="Times New Roman"/>
        </w:rPr>
        <w:t>U</w:t>
      </w:r>
      <w:r w:rsidR="00F66DD1" w:rsidRPr="0056475E">
        <w:rPr>
          <w:rFonts w:ascii="Times New Roman" w:hAnsi="Times New Roman"/>
        </w:rPr>
        <w:t xml:space="preserve">n sous-comité PCI devrait </w:t>
      </w:r>
      <w:r w:rsidR="0070661B" w:rsidRPr="0056475E">
        <w:rPr>
          <w:rFonts w:ascii="Times New Roman" w:hAnsi="Times New Roman"/>
        </w:rPr>
        <w:t>être</w:t>
      </w:r>
      <w:r w:rsidR="00F66DD1" w:rsidRPr="0056475E">
        <w:rPr>
          <w:rFonts w:ascii="Times New Roman" w:hAnsi="Times New Roman"/>
        </w:rPr>
        <w:t xml:space="preserve"> maintenu</w:t>
      </w:r>
      <w:r w:rsidRPr="0056475E">
        <w:rPr>
          <w:rFonts w:ascii="Times New Roman" w:hAnsi="Times New Roman"/>
        </w:rPr>
        <w:t xml:space="preserve"> par installation (</w:t>
      </w:r>
      <w:r w:rsidR="0070661B" w:rsidRPr="0056475E">
        <w:rPr>
          <w:rFonts w:ascii="Times New Roman" w:hAnsi="Times New Roman"/>
        </w:rPr>
        <w:t>notamment</w:t>
      </w:r>
      <w:r w:rsidRPr="0056475E">
        <w:rPr>
          <w:rFonts w:ascii="Times New Roman" w:hAnsi="Times New Roman"/>
        </w:rPr>
        <w:t xml:space="preserve"> dans les centres hospitaliers) ou par mission</w:t>
      </w:r>
      <w:r w:rsidR="0056475E" w:rsidRPr="0056475E">
        <w:rPr>
          <w:rFonts w:ascii="Times New Roman" w:hAnsi="Times New Roman"/>
        </w:rPr>
        <w:t xml:space="preserve"> s</w:t>
      </w:r>
      <w:r w:rsidR="0056475E">
        <w:rPr>
          <w:rFonts w:ascii="Times New Roman" w:hAnsi="Times New Roman"/>
        </w:rPr>
        <w:t>elon la taille de ces dernières.</w:t>
      </w:r>
    </w:p>
    <w:p w:rsidR="00A65D1B" w:rsidRPr="000D16CA" w:rsidRDefault="00A65D1B" w:rsidP="00980019">
      <w:pPr>
        <w:pStyle w:val="Paragraphedeliste"/>
        <w:numPr>
          <w:ilvl w:val="0"/>
          <w:numId w:val="12"/>
        </w:numPr>
        <w:shd w:val="clear" w:color="auto" w:fill="FFFFFF"/>
        <w:ind w:right="43"/>
        <w:jc w:val="both"/>
        <w:textAlignment w:val="top"/>
        <w:rPr>
          <w:rFonts w:ascii="Times New Roman" w:hAnsi="Times New Roman"/>
        </w:rPr>
      </w:pPr>
      <w:r w:rsidRPr="000D16CA">
        <w:rPr>
          <w:rFonts w:ascii="Times New Roman" w:hAnsi="Times New Roman"/>
        </w:rPr>
        <w:lastRenderedPageBreak/>
        <w:t xml:space="preserve">Un </w:t>
      </w:r>
      <w:r w:rsidR="0070661B" w:rsidRPr="000D16CA">
        <w:rPr>
          <w:rFonts w:ascii="Times New Roman" w:hAnsi="Times New Roman"/>
        </w:rPr>
        <w:t>officier</w:t>
      </w:r>
      <w:r w:rsidR="00B0132F">
        <w:rPr>
          <w:rFonts w:ascii="Times New Roman" w:hAnsi="Times New Roman"/>
        </w:rPr>
        <w:t xml:space="preserve"> de</w:t>
      </w:r>
      <w:r w:rsidRPr="000D16CA">
        <w:rPr>
          <w:rFonts w:ascii="Times New Roman" w:hAnsi="Times New Roman"/>
        </w:rPr>
        <w:t xml:space="preserve"> PCI (médecin microbiologiste) devrait </w:t>
      </w:r>
      <w:r w:rsidR="0070661B" w:rsidRPr="000D16CA">
        <w:rPr>
          <w:rFonts w:ascii="Times New Roman" w:hAnsi="Times New Roman"/>
        </w:rPr>
        <w:t>être</w:t>
      </w:r>
      <w:r w:rsidRPr="000D16CA">
        <w:rPr>
          <w:rFonts w:ascii="Times New Roman" w:hAnsi="Times New Roman"/>
        </w:rPr>
        <w:t xml:space="preserve"> </w:t>
      </w:r>
      <w:r w:rsidR="0056475E">
        <w:rPr>
          <w:rFonts w:ascii="Times New Roman" w:hAnsi="Times New Roman"/>
        </w:rPr>
        <w:t xml:space="preserve">désigné </w:t>
      </w:r>
      <w:r w:rsidRPr="000D16CA">
        <w:rPr>
          <w:rFonts w:ascii="Times New Roman" w:hAnsi="Times New Roman"/>
        </w:rPr>
        <w:t xml:space="preserve">dans chaque </w:t>
      </w:r>
      <w:r w:rsidR="0056475E">
        <w:rPr>
          <w:rFonts w:ascii="Times New Roman" w:hAnsi="Times New Roman"/>
        </w:rPr>
        <w:t>établis</w:t>
      </w:r>
      <w:r w:rsidR="001E35FE">
        <w:rPr>
          <w:rFonts w:ascii="Times New Roman" w:hAnsi="Times New Roman"/>
        </w:rPr>
        <w:t>s</w:t>
      </w:r>
      <w:r w:rsidR="0056475E">
        <w:rPr>
          <w:rFonts w:ascii="Times New Roman" w:hAnsi="Times New Roman"/>
        </w:rPr>
        <w:t>ement.</w:t>
      </w:r>
    </w:p>
    <w:p w:rsidR="00E33510" w:rsidRDefault="00E035C5" w:rsidP="00980019">
      <w:pPr>
        <w:pStyle w:val="Paragraphedeliste"/>
        <w:numPr>
          <w:ilvl w:val="0"/>
          <w:numId w:val="12"/>
        </w:numPr>
        <w:shd w:val="clear" w:color="auto" w:fill="FFFFFF"/>
        <w:ind w:right="43"/>
        <w:jc w:val="both"/>
        <w:textAlignment w:val="top"/>
        <w:rPr>
          <w:rFonts w:ascii="Times New Roman" w:hAnsi="Times New Roman"/>
        </w:rPr>
      </w:pPr>
      <w:r w:rsidRPr="000D16CA">
        <w:rPr>
          <w:rFonts w:ascii="Times New Roman" w:hAnsi="Times New Roman"/>
        </w:rPr>
        <w:t xml:space="preserve">L’encadrement du service </w:t>
      </w:r>
      <w:r w:rsidR="00E33510" w:rsidRPr="000D16CA">
        <w:rPr>
          <w:rFonts w:ascii="Times New Roman" w:hAnsi="Times New Roman"/>
        </w:rPr>
        <w:t>doit se faire au niveau de l’établissement mais une supervision clinique est nécessaire dans chaque installation.</w:t>
      </w:r>
    </w:p>
    <w:p w:rsidR="00944890" w:rsidRPr="00944890" w:rsidRDefault="00944890" w:rsidP="00944890">
      <w:pPr>
        <w:pStyle w:val="Paragraphedeliste"/>
        <w:numPr>
          <w:ilvl w:val="0"/>
          <w:numId w:val="12"/>
        </w:numPr>
        <w:shd w:val="clear" w:color="auto" w:fill="FFFFFF"/>
        <w:ind w:right="43"/>
        <w:jc w:val="both"/>
        <w:textAlignment w:val="top"/>
        <w:rPr>
          <w:rFonts w:ascii="Times New Roman" w:hAnsi="Times New Roman"/>
        </w:rPr>
      </w:pPr>
      <w:r>
        <w:rPr>
          <w:rFonts w:ascii="Times New Roman" w:hAnsi="Times New Roman"/>
        </w:rPr>
        <w:t>Les ratios des infirmières dédiées à la PCI devraient être maintenus par mission.</w:t>
      </w:r>
    </w:p>
    <w:p w:rsidR="00A65D1B" w:rsidRPr="000D16CA" w:rsidRDefault="00E33510" w:rsidP="00980019">
      <w:pPr>
        <w:pStyle w:val="Paragraphedeliste"/>
        <w:numPr>
          <w:ilvl w:val="0"/>
          <w:numId w:val="12"/>
        </w:numPr>
        <w:shd w:val="clear" w:color="auto" w:fill="FFFFFF"/>
        <w:ind w:right="43"/>
        <w:jc w:val="both"/>
        <w:textAlignment w:val="top"/>
        <w:rPr>
          <w:rFonts w:ascii="Times New Roman" w:hAnsi="Times New Roman"/>
        </w:rPr>
      </w:pPr>
      <w:r w:rsidRPr="000D16CA">
        <w:rPr>
          <w:rFonts w:ascii="Times New Roman" w:hAnsi="Times New Roman"/>
        </w:rPr>
        <w:t xml:space="preserve">Dans chaque région une communauté de pratique en PCI devrait </w:t>
      </w:r>
      <w:r w:rsidR="0070661B" w:rsidRPr="000D16CA">
        <w:rPr>
          <w:rFonts w:ascii="Times New Roman" w:hAnsi="Times New Roman"/>
        </w:rPr>
        <w:t>être</w:t>
      </w:r>
      <w:r w:rsidRPr="000D16CA">
        <w:rPr>
          <w:rFonts w:ascii="Times New Roman" w:hAnsi="Times New Roman"/>
        </w:rPr>
        <w:t xml:space="preserve"> gardée pour s’assurer de l’harmonisation des pratiques</w:t>
      </w:r>
      <w:r w:rsidR="00F66DD1" w:rsidRPr="000D16CA">
        <w:rPr>
          <w:rFonts w:ascii="Times New Roman" w:hAnsi="Times New Roman"/>
        </w:rPr>
        <w:t xml:space="preserve">. </w:t>
      </w:r>
    </w:p>
    <w:p w:rsidR="00A65D1B" w:rsidRPr="000D16CA" w:rsidRDefault="00A65D1B" w:rsidP="00980019">
      <w:pPr>
        <w:pStyle w:val="Paragraphedeliste"/>
        <w:numPr>
          <w:ilvl w:val="0"/>
          <w:numId w:val="12"/>
        </w:numPr>
        <w:shd w:val="clear" w:color="auto" w:fill="FFFFFF"/>
        <w:ind w:right="43"/>
        <w:jc w:val="both"/>
        <w:textAlignment w:val="top"/>
        <w:rPr>
          <w:rFonts w:ascii="Times New Roman" w:hAnsi="Times New Roman"/>
        </w:rPr>
      </w:pPr>
      <w:r w:rsidRPr="000D16CA">
        <w:rPr>
          <w:rFonts w:ascii="Times New Roman" w:hAnsi="Times New Roman"/>
        </w:rPr>
        <w:t xml:space="preserve">Le service </w:t>
      </w:r>
      <w:r w:rsidR="00B0132F">
        <w:rPr>
          <w:rFonts w:ascii="Times New Roman" w:hAnsi="Times New Roman"/>
        </w:rPr>
        <w:t xml:space="preserve">de </w:t>
      </w:r>
      <w:r w:rsidRPr="000D16CA">
        <w:rPr>
          <w:rFonts w:ascii="Times New Roman" w:hAnsi="Times New Roman"/>
        </w:rPr>
        <w:t xml:space="preserve">PCI doit disposer des leviers et mécanismes rapides pour avoir </w:t>
      </w:r>
      <w:r w:rsidR="0070661B" w:rsidRPr="000D16CA">
        <w:rPr>
          <w:rFonts w:ascii="Times New Roman" w:hAnsi="Times New Roman"/>
        </w:rPr>
        <w:t>accès</w:t>
      </w:r>
      <w:r w:rsidRPr="000D16CA">
        <w:rPr>
          <w:rFonts w:ascii="Times New Roman" w:hAnsi="Times New Roman"/>
        </w:rPr>
        <w:t xml:space="preserve"> aux décideurs. Le comité PCI devrait </w:t>
      </w:r>
      <w:r w:rsidR="0070661B" w:rsidRPr="000D16CA">
        <w:rPr>
          <w:rFonts w:ascii="Times New Roman" w:hAnsi="Times New Roman"/>
        </w:rPr>
        <w:t>être</w:t>
      </w:r>
      <w:r w:rsidRPr="000D16CA">
        <w:rPr>
          <w:rFonts w:ascii="Times New Roman" w:hAnsi="Times New Roman"/>
        </w:rPr>
        <w:t xml:space="preserve"> un de ces leviers </w:t>
      </w:r>
      <w:r w:rsidR="001E35FE">
        <w:rPr>
          <w:rFonts w:ascii="Times New Roman" w:hAnsi="Times New Roman"/>
        </w:rPr>
        <w:t xml:space="preserve">et, à cet effet, bénéficier d’un </w:t>
      </w:r>
      <w:r w:rsidR="0070661B" w:rsidRPr="000D16CA">
        <w:rPr>
          <w:rFonts w:ascii="Times New Roman" w:hAnsi="Times New Roman"/>
        </w:rPr>
        <w:t>rattach</w:t>
      </w:r>
      <w:r w:rsidR="001E35FE">
        <w:rPr>
          <w:rFonts w:ascii="Times New Roman" w:hAnsi="Times New Roman"/>
        </w:rPr>
        <w:t>ement</w:t>
      </w:r>
      <w:r w:rsidRPr="000D16CA">
        <w:rPr>
          <w:rFonts w:ascii="Times New Roman" w:hAnsi="Times New Roman"/>
        </w:rPr>
        <w:t xml:space="preserve"> </w:t>
      </w:r>
      <w:r w:rsidR="0070661B" w:rsidRPr="000D16CA">
        <w:rPr>
          <w:rFonts w:ascii="Times New Roman" w:hAnsi="Times New Roman"/>
        </w:rPr>
        <w:t>stratégique</w:t>
      </w:r>
      <w:r w:rsidR="001E35FE">
        <w:rPr>
          <w:rFonts w:ascii="Times New Roman" w:hAnsi="Times New Roman"/>
        </w:rPr>
        <w:t xml:space="preserve"> </w:t>
      </w:r>
      <w:r w:rsidRPr="000D16CA">
        <w:rPr>
          <w:rFonts w:ascii="Times New Roman" w:hAnsi="Times New Roman"/>
        </w:rPr>
        <w:t>à la haute direction.</w:t>
      </w:r>
    </w:p>
    <w:p w:rsidR="00D67D16" w:rsidRPr="000D16CA" w:rsidRDefault="00D67D16" w:rsidP="00980019">
      <w:pPr>
        <w:pStyle w:val="Paragraphedeliste"/>
        <w:numPr>
          <w:ilvl w:val="0"/>
          <w:numId w:val="12"/>
        </w:numPr>
        <w:shd w:val="clear" w:color="auto" w:fill="FFFFFF"/>
        <w:ind w:right="43"/>
        <w:jc w:val="both"/>
        <w:textAlignment w:val="top"/>
        <w:rPr>
          <w:rFonts w:ascii="Times New Roman" w:hAnsi="Times New Roman"/>
        </w:rPr>
      </w:pPr>
      <w:r w:rsidRPr="000D16CA">
        <w:rPr>
          <w:rFonts w:ascii="Times New Roman" w:hAnsi="Times New Roman"/>
        </w:rPr>
        <w:t>La</w:t>
      </w:r>
      <w:r w:rsidR="001E35FE">
        <w:rPr>
          <w:rFonts w:ascii="Times New Roman" w:hAnsi="Times New Roman"/>
        </w:rPr>
        <w:t xml:space="preserve"> mise en place de l’</w:t>
      </w:r>
      <w:r w:rsidR="0070661B" w:rsidRPr="000D16CA">
        <w:rPr>
          <w:rFonts w:ascii="Times New Roman" w:hAnsi="Times New Roman"/>
        </w:rPr>
        <w:t>infirmière</w:t>
      </w:r>
      <w:r w:rsidRPr="000D16CA">
        <w:rPr>
          <w:rFonts w:ascii="Times New Roman" w:hAnsi="Times New Roman"/>
        </w:rPr>
        <w:t xml:space="preserve"> clinicienne spécialisée en PCI est un sujet d’</w:t>
      </w:r>
      <w:r w:rsidR="0070661B" w:rsidRPr="000D16CA">
        <w:rPr>
          <w:rFonts w:ascii="Times New Roman" w:hAnsi="Times New Roman"/>
        </w:rPr>
        <w:t>inquiétude</w:t>
      </w:r>
      <w:r w:rsidRPr="000D16CA">
        <w:rPr>
          <w:rFonts w:ascii="Times New Roman" w:hAnsi="Times New Roman"/>
        </w:rPr>
        <w:t xml:space="preserve"> car </w:t>
      </w:r>
      <w:r w:rsidR="001E35FE">
        <w:rPr>
          <w:rFonts w:ascii="Times New Roman" w:hAnsi="Times New Roman"/>
        </w:rPr>
        <w:t xml:space="preserve">les </w:t>
      </w:r>
      <w:r w:rsidR="0070661B" w:rsidRPr="000D16CA">
        <w:rPr>
          <w:rFonts w:ascii="Times New Roman" w:hAnsi="Times New Roman"/>
        </w:rPr>
        <w:t>ratios</w:t>
      </w:r>
      <w:r w:rsidRPr="000D16CA">
        <w:rPr>
          <w:rFonts w:ascii="Times New Roman" w:hAnsi="Times New Roman"/>
        </w:rPr>
        <w:t xml:space="preserve"> </w:t>
      </w:r>
      <w:r w:rsidR="0070661B" w:rsidRPr="000D16CA">
        <w:rPr>
          <w:rFonts w:ascii="Times New Roman" w:hAnsi="Times New Roman"/>
        </w:rPr>
        <w:t>suggérés</w:t>
      </w:r>
      <w:r w:rsidRPr="000D16CA">
        <w:rPr>
          <w:rFonts w:ascii="Times New Roman" w:hAnsi="Times New Roman"/>
        </w:rPr>
        <w:t xml:space="preserve"> par </w:t>
      </w:r>
      <w:r w:rsidR="00B0132F">
        <w:rPr>
          <w:rFonts w:ascii="Times New Roman" w:hAnsi="Times New Roman"/>
        </w:rPr>
        <w:t xml:space="preserve">la </w:t>
      </w:r>
      <w:r w:rsidRPr="000D16CA">
        <w:rPr>
          <w:rFonts w:ascii="Times New Roman" w:hAnsi="Times New Roman"/>
        </w:rPr>
        <w:t>TNPIN dans le document produit en avril 2010</w:t>
      </w:r>
      <w:r w:rsidR="001E35FE">
        <w:rPr>
          <w:rFonts w:ascii="Times New Roman" w:hAnsi="Times New Roman"/>
        </w:rPr>
        <w:t xml:space="preserve"> sont très loin d’être atteints</w:t>
      </w:r>
      <w:r w:rsidRPr="000D16CA">
        <w:rPr>
          <w:rFonts w:ascii="Times New Roman" w:hAnsi="Times New Roman"/>
        </w:rPr>
        <w:t>.</w:t>
      </w:r>
    </w:p>
    <w:p w:rsidR="00D67D16" w:rsidRPr="000D16CA" w:rsidRDefault="001E35FE" w:rsidP="00A65D1B">
      <w:pPr>
        <w:shd w:val="clear" w:color="auto" w:fill="FFFFFF"/>
        <w:ind w:left="709" w:right="43"/>
        <w:jc w:val="both"/>
        <w:textAlignment w:val="top"/>
        <w:rPr>
          <w:sz w:val="22"/>
          <w:szCs w:val="22"/>
        </w:rPr>
      </w:pPr>
      <w:r>
        <w:rPr>
          <w:sz w:val="22"/>
          <w:szCs w:val="22"/>
        </w:rPr>
        <w:t xml:space="preserve">En terminant, </w:t>
      </w:r>
      <w:proofErr w:type="spellStart"/>
      <w:r w:rsidR="00D67D16" w:rsidRPr="000D16CA">
        <w:rPr>
          <w:sz w:val="22"/>
          <w:szCs w:val="22"/>
        </w:rPr>
        <w:t>Dre</w:t>
      </w:r>
      <w:proofErr w:type="spellEnd"/>
      <w:r w:rsidR="00D67D16" w:rsidRPr="000D16CA">
        <w:rPr>
          <w:sz w:val="22"/>
          <w:szCs w:val="22"/>
        </w:rPr>
        <w:t xml:space="preserve">. Anne-Marie </w:t>
      </w:r>
      <w:proofErr w:type="spellStart"/>
      <w:r w:rsidR="00D67D16" w:rsidRPr="000D16CA">
        <w:rPr>
          <w:sz w:val="22"/>
          <w:szCs w:val="22"/>
        </w:rPr>
        <w:t>Bourgault</w:t>
      </w:r>
      <w:proofErr w:type="spellEnd"/>
      <w:r w:rsidR="00D67D16" w:rsidRPr="000D16CA">
        <w:rPr>
          <w:sz w:val="22"/>
          <w:szCs w:val="22"/>
        </w:rPr>
        <w:t xml:space="preserve"> propose une résolution</w:t>
      </w:r>
      <w:r>
        <w:rPr>
          <w:sz w:val="22"/>
          <w:szCs w:val="22"/>
        </w:rPr>
        <w:t xml:space="preserve"> qui est entériné par les membres :</w:t>
      </w:r>
    </w:p>
    <w:p w:rsidR="00D67D16" w:rsidRPr="000D16CA" w:rsidRDefault="00DA4B78" w:rsidP="00F827F1">
      <w:pPr>
        <w:pBdr>
          <w:top w:val="single" w:sz="4" w:space="1" w:color="auto"/>
          <w:left w:val="single" w:sz="4" w:space="4" w:color="auto"/>
          <w:bottom w:val="single" w:sz="4" w:space="1" w:color="auto"/>
          <w:right w:val="single" w:sz="4" w:space="4" w:color="auto"/>
        </w:pBdr>
        <w:shd w:val="clear" w:color="auto" w:fill="FFFFFF"/>
        <w:ind w:left="709" w:right="43"/>
        <w:jc w:val="both"/>
        <w:textAlignment w:val="top"/>
        <w:rPr>
          <w:sz w:val="22"/>
          <w:szCs w:val="22"/>
        </w:rPr>
      </w:pPr>
      <w:r w:rsidRPr="000D16CA">
        <w:rPr>
          <w:sz w:val="22"/>
          <w:szCs w:val="22"/>
        </w:rPr>
        <w:t>Considérant</w:t>
      </w:r>
      <w:r w:rsidR="00D67D16" w:rsidRPr="000D16CA">
        <w:rPr>
          <w:sz w:val="22"/>
          <w:szCs w:val="22"/>
        </w:rPr>
        <w:t xml:space="preserve"> que la TNPIN a accompli beaucoup d’activités ayant un impact pratique dans l’organisation des soins </w:t>
      </w:r>
      <w:r w:rsidR="00581198">
        <w:rPr>
          <w:sz w:val="22"/>
          <w:szCs w:val="22"/>
        </w:rPr>
        <w:t xml:space="preserve"> et services </w:t>
      </w:r>
      <w:r w:rsidR="00D67D16" w:rsidRPr="000D16CA">
        <w:rPr>
          <w:sz w:val="22"/>
          <w:szCs w:val="22"/>
        </w:rPr>
        <w:t xml:space="preserve">au Québec, il est proposé que cette structure soit </w:t>
      </w:r>
      <w:r w:rsidRPr="000D16CA">
        <w:rPr>
          <w:sz w:val="22"/>
          <w:szCs w:val="22"/>
        </w:rPr>
        <w:t>maintenue</w:t>
      </w:r>
      <w:r w:rsidR="00D67D16" w:rsidRPr="000D16CA">
        <w:rPr>
          <w:sz w:val="22"/>
          <w:szCs w:val="22"/>
        </w:rPr>
        <w:t>.</w:t>
      </w:r>
    </w:p>
    <w:p w:rsidR="00F827F1" w:rsidRDefault="00F827F1" w:rsidP="00A65D1B">
      <w:pPr>
        <w:shd w:val="clear" w:color="auto" w:fill="FFFFFF"/>
        <w:ind w:left="709" w:right="43"/>
        <w:jc w:val="both"/>
        <w:textAlignment w:val="top"/>
        <w:rPr>
          <w:sz w:val="22"/>
          <w:szCs w:val="22"/>
        </w:rPr>
      </w:pPr>
    </w:p>
    <w:p w:rsidR="00DA4B78" w:rsidRPr="001B42E9" w:rsidRDefault="00F827F1" w:rsidP="00581198">
      <w:pPr>
        <w:shd w:val="clear" w:color="auto" w:fill="FFFFFF" w:themeFill="background1"/>
        <w:ind w:left="709"/>
        <w:jc w:val="both"/>
        <w:rPr>
          <w:sz w:val="22"/>
          <w:szCs w:val="22"/>
        </w:rPr>
      </w:pPr>
      <w:r>
        <w:rPr>
          <w:sz w:val="22"/>
          <w:szCs w:val="22"/>
        </w:rPr>
        <w:t xml:space="preserve">Et enfin, les membres sont invités à commenter </w:t>
      </w:r>
      <w:r w:rsidR="00581198" w:rsidRPr="000D16CA">
        <w:rPr>
          <w:sz w:val="22"/>
          <w:szCs w:val="22"/>
        </w:rPr>
        <w:t>dans un délai de 48 h</w:t>
      </w:r>
      <w:r w:rsidR="00581198">
        <w:rPr>
          <w:sz w:val="22"/>
          <w:szCs w:val="22"/>
        </w:rPr>
        <w:t xml:space="preserve">, </w:t>
      </w:r>
      <w:r>
        <w:rPr>
          <w:sz w:val="22"/>
          <w:szCs w:val="22"/>
        </w:rPr>
        <w:t>l’</w:t>
      </w:r>
      <w:r w:rsidRPr="00647D91">
        <w:rPr>
          <w:sz w:val="22"/>
          <w:szCs w:val="22"/>
        </w:rPr>
        <w:t xml:space="preserve">énoncé de position </w:t>
      </w:r>
      <w:r>
        <w:rPr>
          <w:sz w:val="22"/>
          <w:szCs w:val="22"/>
        </w:rPr>
        <w:t>mentionné précédemment et dont ils ont reçu copie</w:t>
      </w:r>
      <w:r w:rsidR="00DA4B78" w:rsidRPr="000D16CA">
        <w:rPr>
          <w:sz w:val="22"/>
          <w:szCs w:val="22"/>
        </w:rPr>
        <w:t>.</w:t>
      </w:r>
      <w:r>
        <w:rPr>
          <w:sz w:val="22"/>
          <w:szCs w:val="22"/>
        </w:rPr>
        <w:t xml:space="preserve"> </w:t>
      </w:r>
      <w:r w:rsidR="00581198">
        <w:rPr>
          <w:sz w:val="22"/>
          <w:szCs w:val="22"/>
        </w:rPr>
        <w:t xml:space="preserve"> Ce document sera transmis rapidement au Dr Arru</w:t>
      </w:r>
      <w:r w:rsidR="004C69AE">
        <w:rPr>
          <w:sz w:val="22"/>
          <w:szCs w:val="22"/>
        </w:rPr>
        <w:t>d</w:t>
      </w:r>
      <w:r w:rsidR="00581198">
        <w:rPr>
          <w:sz w:val="22"/>
          <w:szCs w:val="22"/>
        </w:rPr>
        <w:t>a.</w:t>
      </w:r>
    </w:p>
    <w:p w:rsidR="00323402" w:rsidRDefault="000D16CA" w:rsidP="00323402">
      <w:pPr>
        <w:tabs>
          <w:tab w:val="left" w:pos="709"/>
          <w:tab w:val="num" w:pos="1320"/>
        </w:tabs>
        <w:spacing w:before="120"/>
        <w:ind w:left="709" w:hanging="709"/>
        <w:jc w:val="both"/>
        <w:rPr>
          <w:b/>
          <w:sz w:val="22"/>
          <w:szCs w:val="22"/>
        </w:rPr>
      </w:pPr>
      <w:r w:rsidRPr="000D16CA">
        <w:rPr>
          <w:b/>
          <w:sz w:val="22"/>
          <w:szCs w:val="22"/>
        </w:rPr>
        <w:t>39.10</w:t>
      </w:r>
      <w:r w:rsidR="00323402" w:rsidRPr="000D16CA">
        <w:rPr>
          <w:b/>
          <w:sz w:val="22"/>
          <w:szCs w:val="22"/>
        </w:rPr>
        <w:tab/>
      </w:r>
      <w:r w:rsidRPr="000D16CA">
        <w:rPr>
          <w:b/>
          <w:sz w:val="22"/>
          <w:szCs w:val="22"/>
        </w:rPr>
        <w:t xml:space="preserve">Travaux de l’INSPQ </w:t>
      </w:r>
      <w:proofErr w:type="gramStart"/>
      <w:r w:rsidRPr="000D16CA">
        <w:rPr>
          <w:b/>
          <w:sz w:val="22"/>
          <w:szCs w:val="22"/>
        </w:rPr>
        <w:t>( L</w:t>
      </w:r>
      <w:r w:rsidR="00D01F8E">
        <w:rPr>
          <w:b/>
          <w:sz w:val="22"/>
          <w:szCs w:val="22"/>
        </w:rPr>
        <w:t>.</w:t>
      </w:r>
      <w:r w:rsidRPr="000D16CA">
        <w:rPr>
          <w:b/>
          <w:sz w:val="22"/>
          <w:szCs w:val="22"/>
        </w:rPr>
        <w:t>A</w:t>
      </w:r>
      <w:proofErr w:type="gramEnd"/>
      <w:r w:rsidR="00D01F8E">
        <w:rPr>
          <w:b/>
          <w:sz w:val="22"/>
          <w:szCs w:val="22"/>
        </w:rPr>
        <w:t>.</w:t>
      </w:r>
      <w:r w:rsidRPr="000D16CA">
        <w:rPr>
          <w:b/>
          <w:sz w:val="22"/>
          <w:szCs w:val="22"/>
        </w:rPr>
        <w:t xml:space="preserve"> </w:t>
      </w:r>
      <w:proofErr w:type="spellStart"/>
      <w:r w:rsidRPr="000D16CA">
        <w:rPr>
          <w:b/>
          <w:sz w:val="22"/>
          <w:szCs w:val="22"/>
        </w:rPr>
        <w:t>Galarneau</w:t>
      </w:r>
      <w:proofErr w:type="spellEnd"/>
      <w:r w:rsidRPr="000D16CA">
        <w:rPr>
          <w:b/>
          <w:sz w:val="22"/>
          <w:szCs w:val="22"/>
        </w:rPr>
        <w:t xml:space="preserve">, J Villeneuve </w:t>
      </w:r>
      <w:r w:rsidR="00C71586">
        <w:rPr>
          <w:b/>
          <w:sz w:val="22"/>
          <w:szCs w:val="22"/>
        </w:rPr>
        <w:t>)</w:t>
      </w:r>
    </w:p>
    <w:p w:rsidR="00C5594F" w:rsidRPr="00D01F8E" w:rsidRDefault="00C5594F" w:rsidP="00D01F8E">
      <w:pPr>
        <w:pStyle w:val="Paragraphedeliste"/>
        <w:numPr>
          <w:ilvl w:val="0"/>
          <w:numId w:val="19"/>
        </w:numPr>
        <w:tabs>
          <w:tab w:val="left" w:pos="709"/>
        </w:tabs>
        <w:spacing w:before="120"/>
        <w:ind w:left="1276" w:hanging="207"/>
        <w:jc w:val="both"/>
        <w:rPr>
          <w:b/>
        </w:rPr>
      </w:pPr>
      <w:r w:rsidRPr="00D01F8E">
        <w:rPr>
          <w:rFonts w:ascii="Times New Roman" w:hAnsi="Times New Roman"/>
          <w:lang w:eastAsia="fr-FR"/>
        </w:rPr>
        <w:t>Réorganisation au sein de la Direction des risques biologiques et santé au travail</w:t>
      </w:r>
      <w:r w:rsidR="00D01F8E" w:rsidRPr="00D01F8E">
        <w:rPr>
          <w:rFonts w:ascii="Times New Roman" w:hAnsi="Times New Roman"/>
          <w:lang w:eastAsia="fr-FR"/>
        </w:rPr>
        <w:t> : e</w:t>
      </w:r>
      <w:r w:rsidR="00F827F1" w:rsidRPr="00D01F8E">
        <w:rPr>
          <w:rFonts w:ascii="Times New Roman" w:hAnsi="Times New Roman"/>
          <w:lang w:eastAsia="fr-FR"/>
        </w:rPr>
        <w:t xml:space="preserve">n l’absence de </w:t>
      </w:r>
      <w:proofErr w:type="spellStart"/>
      <w:r w:rsidR="00F827F1" w:rsidRPr="00D01F8E">
        <w:rPr>
          <w:rFonts w:ascii="Times New Roman" w:hAnsi="Times New Roman"/>
          <w:lang w:eastAsia="fr-FR"/>
        </w:rPr>
        <w:t>Dre</w:t>
      </w:r>
      <w:proofErr w:type="spellEnd"/>
      <w:r w:rsidR="00F827F1" w:rsidRPr="00D01F8E">
        <w:rPr>
          <w:rFonts w:ascii="Times New Roman" w:hAnsi="Times New Roman"/>
          <w:lang w:eastAsia="fr-FR"/>
        </w:rPr>
        <w:t>.</w:t>
      </w:r>
      <w:ins w:id="2" w:author="Georgiana Titeica" w:date="2015-07-15T08:30:00Z">
        <w:r w:rsidR="004C69AE">
          <w:rPr>
            <w:rFonts w:ascii="Times New Roman" w:hAnsi="Times New Roman"/>
            <w:lang w:eastAsia="fr-FR"/>
          </w:rPr>
          <w:t xml:space="preserve"> </w:t>
        </w:r>
      </w:ins>
      <w:r w:rsidR="004C69AE">
        <w:rPr>
          <w:rFonts w:ascii="Times New Roman" w:hAnsi="Times New Roman"/>
          <w:lang w:eastAsia="fr-FR"/>
        </w:rPr>
        <w:t>Anne</w:t>
      </w:r>
      <w:r w:rsidR="00F827F1" w:rsidRPr="00D01F8E">
        <w:rPr>
          <w:rFonts w:ascii="Times New Roman" w:hAnsi="Times New Roman"/>
          <w:lang w:eastAsia="fr-FR"/>
        </w:rPr>
        <w:t xml:space="preserve"> Fortin, </w:t>
      </w:r>
      <w:r w:rsidRPr="00D01F8E">
        <w:rPr>
          <w:rFonts w:ascii="Times New Roman" w:hAnsi="Times New Roman"/>
          <w:lang w:eastAsia="fr-FR"/>
        </w:rPr>
        <w:t xml:space="preserve">Dr. </w:t>
      </w:r>
      <w:r w:rsidR="004C69AE">
        <w:rPr>
          <w:rFonts w:ascii="Times New Roman" w:hAnsi="Times New Roman"/>
          <w:lang w:eastAsia="fr-FR"/>
        </w:rPr>
        <w:t xml:space="preserve">Marc </w:t>
      </w:r>
      <w:r w:rsidRPr="00D01F8E">
        <w:rPr>
          <w:rFonts w:ascii="Times New Roman" w:hAnsi="Times New Roman"/>
          <w:lang w:eastAsia="fr-FR"/>
        </w:rPr>
        <w:t xml:space="preserve">Dionne </w:t>
      </w:r>
      <w:r w:rsidR="00F827F1" w:rsidRPr="00D01F8E">
        <w:rPr>
          <w:rFonts w:ascii="Times New Roman" w:hAnsi="Times New Roman"/>
          <w:lang w:eastAsia="fr-FR"/>
        </w:rPr>
        <w:t xml:space="preserve">assurera la coordination du dossier </w:t>
      </w:r>
      <w:r w:rsidRPr="00D01F8E">
        <w:rPr>
          <w:rFonts w:ascii="Times New Roman" w:hAnsi="Times New Roman"/>
          <w:lang w:eastAsia="fr-FR"/>
        </w:rPr>
        <w:t>des infections nosocomiales.</w:t>
      </w:r>
      <w:r w:rsidR="00F827F1" w:rsidRPr="00D01F8E">
        <w:rPr>
          <w:rFonts w:ascii="Times New Roman" w:hAnsi="Times New Roman"/>
          <w:lang w:eastAsia="fr-FR"/>
        </w:rPr>
        <w:t xml:space="preserve"> Il sera soutenu  par </w:t>
      </w:r>
      <w:r w:rsidRPr="00D01F8E">
        <w:rPr>
          <w:rFonts w:ascii="Times New Roman" w:hAnsi="Times New Roman"/>
          <w:lang w:eastAsia="fr-FR"/>
        </w:rPr>
        <w:t xml:space="preserve">Dr. </w:t>
      </w:r>
      <w:r w:rsidR="00F827F1" w:rsidRPr="00D01F8E">
        <w:rPr>
          <w:rFonts w:ascii="Times New Roman" w:hAnsi="Times New Roman"/>
          <w:lang w:eastAsia="fr-FR"/>
        </w:rPr>
        <w:t xml:space="preserve">Jasmin </w:t>
      </w:r>
      <w:r w:rsidRPr="00D01F8E">
        <w:rPr>
          <w:rFonts w:ascii="Times New Roman" w:hAnsi="Times New Roman"/>
          <w:lang w:eastAsia="fr-FR"/>
        </w:rPr>
        <w:t xml:space="preserve">Villeneuve </w:t>
      </w:r>
      <w:r w:rsidR="00D01F8E" w:rsidRPr="00D01F8E">
        <w:rPr>
          <w:rFonts w:ascii="Times New Roman" w:hAnsi="Times New Roman"/>
          <w:lang w:eastAsia="fr-FR"/>
        </w:rPr>
        <w:t xml:space="preserve"> à titre de</w:t>
      </w:r>
      <w:r w:rsidRPr="00D01F8E">
        <w:rPr>
          <w:rFonts w:ascii="Times New Roman" w:hAnsi="Times New Roman"/>
          <w:lang w:eastAsia="fr-FR"/>
        </w:rPr>
        <w:t xml:space="preserve"> responsable médical</w:t>
      </w:r>
      <w:r w:rsidR="00D01F8E" w:rsidRPr="00D01F8E">
        <w:rPr>
          <w:rFonts w:ascii="Times New Roman" w:hAnsi="Times New Roman"/>
          <w:lang w:eastAsia="fr-FR"/>
        </w:rPr>
        <w:t xml:space="preserve">. Ce dernier </w:t>
      </w:r>
      <w:r w:rsidRPr="00D01F8E">
        <w:rPr>
          <w:rFonts w:ascii="Times New Roman" w:hAnsi="Times New Roman"/>
          <w:lang w:eastAsia="fr-FR"/>
        </w:rPr>
        <w:t>assurera le lien avec le MSSS, le SPIN la TNPIN et le CINQ</w:t>
      </w:r>
      <w:r w:rsidRPr="00D01F8E">
        <w:t>.</w:t>
      </w:r>
    </w:p>
    <w:p w:rsidR="00C5594F" w:rsidRPr="00D01F8E" w:rsidRDefault="00D01F8E" w:rsidP="00D01F8E">
      <w:pPr>
        <w:pStyle w:val="Paragraphedeliste"/>
        <w:numPr>
          <w:ilvl w:val="0"/>
          <w:numId w:val="13"/>
        </w:numPr>
        <w:tabs>
          <w:tab w:val="left" w:pos="709"/>
        </w:tabs>
        <w:spacing w:before="120"/>
        <w:ind w:left="1276" w:hanging="207"/>
        <w:jc w:val="both"/>
        <w:rPr>
          <w:rFonts w:ascii="Times New Roman" w:hAnsi="Times New Roman"/>
        </w:rPr>
      </w:pPr>
      <w:r w:rsidRPr="00D01F8E">
        <w:rPr>
          <w:rFonts w:ascii="Times New Roman" w:hAnsi="Times New Roman"/>
        </w:rPr>
        <w:t>Activités de transfert de connaissances afin de présenter la</w:t>
      </w:r>
      <w:r w:rsidR="00C5594F" w:rsidRPr="00D01F8E">
        <w:rPr>
          <w:rFonts w:ascii="Times New Roman" w:hAnsi="Times New Roman"/>
        </w:rPr>
        <w:t xml:space="preserve"> fiche technique </w:t>
      </w:r>
      <w:r w:rsidRPr="00D01F8E">
        <w:rPr>
          <w:rFonts w:ascii="Times New Roman" w:hAnsi="Times New Roman"/>
        </w:rPr>
        <w:t>sur le «</w:t>
      </w:r>
      <w:r w:rsidR="00C5594F" w:rsidRPr="00D01F8E">
        <w:rPr>
          <w:rFonts w:ascii="Times New Roman" w:hAnsi="Times New Roman"/>
        </w:rPr>
        <w:t xml:space="preserve">ERV en CHSLD </w:t>
      </w:r>
      <w:r w:rsidR="00581198">
        <w:rPr>
          <w:rFonts w:ascii="Times New Roman" w:hAnsi="Times New Roman"/>
        </w:rPr>
        <w:t xml:space="preserve">est </w:t>
      </w:r>
      <w:r w:rsidRPr="00D01F8E">
        <w:rPr>
          <w:rFonts w:ascii="Times New Roman" w:hAnsi="Times New Roman"/>
        </w:rPr>
        <w:t xml:space="preserve">prévue </w:t>
      </w:r>
      <w:r w:rsidR="00C5594F" w:rsidRPr="00D01F8E">
        <w:rPr>
          <w:rFonts w:ascii="Times New Roman" w:hAnsi="Times New Roman"/>
        </w:rPr>
        <w:t>le 10 juin</w:t>
      </w:r>
      <w:r w:rsidRPr="00D01F8E">
        <w:rPr>
          <w:rFonts w:ascii="Times New Roman" w:hAnsi="Times New Roman"/>
        </w:rPr>
        <w:t xml:space="preserve">; l’activité relative à la </w:t>
      </w:r>
      <w:r w:rsidR="00C5594F" w:rsidRPr="00D01F8E">
        <w:rPr>
          <w:rFonts w:ascii="Times New Roman" w:hAnsi="Times New Roman"/>
        </w:rPr>
        <w:t xml:space="preserve">fiche technique BGNMR </w:t>
      </w:r>
      <w:r>
        <w:rPr>
          <w:rFonts w:ascii="Times New Roman" w:hAnsi="Times New Roman"/>
        </w:rPr>
        <w:t xml:space="preserve">est à venir; </w:t>
      </w:r>
    </w:p>
    <w:p w:rsidR="00C5594F" w:rsidRPr="00C71586" w:rsidRDefault="00C5594F" w:rsidP="00D01F8E">
      <w:pPr>
        <w:pStyle w:val="Paragraphedeliste"/>
        <w:numPr>
          <w:ilvl w:val="0"/>
          <w:numId w:val="13"/>
        </w:numPr>
        <w:spacing w:before="120"/>
        <w:ind w:left="1276" w:hanging="207"/>
        <w:jc w:val="both"/>
        <w:rPr>
          <w:rFonts w:ascii="Times New Roman" w:hAnsi="Times New Roman"/>
        </w:rPr>
      </w:pPr>
      <w:r w:rsidRPr="00C71586">
        <w:rPr>
          <w:rFonts w:ascii="Times New Roman" w:hAnsi="Times New Roman"/>
        </w:rPr>
        <w:t xml:space="preserve">BMR : organisation de l’information </w:t>
      </w:r>
      <w:r w:rsidR="00581198">
        <w:rPr>
          <w:rFonts w:ascii="Times New Roman" w:hAnsi="Times New Roman"/>
        </w:rPr>
        <w:t xml:space="preserve">générale en un </w:t>
      </w:r>
      <w:r w:rsidRPr="00C71586">
        <w:rPr>
          <w:rFonts w:ascii="Times New Roman" w:hAnsi="Times New Roman"/>
        </w:rPr>
        <w:t xml:space="preserve">tronc </w:t>
      </w:r>
      <w:r w:rsidR="00017DB2" w:rsidRPr="00C71586">
        <w:rPr>
          <w:rFonts w:ascii="Times New Roman" w:hAnsi="Times New Roman"/>
        </w:rPr>
        <w:t>commun</w:t>
      </w:r>
      <w:r w:rsidR="00581198">
        <w:rPr>
          <w:rFonts w:ascii="Times New Roman" w:hAnsi="Times New Roman"/>
        </w:rPr>
        <w:t>.</w:t>
      </w:r>
      <w:r w:rsidRPr="00C71586">
        <w:rPr>
          <w:rFonts w:ascii="Times New Roman" w:hAnsi="Times New Roman"/>
        </w:rPr>
        <w:t xml:space="preserve"> </w:t>
      </w:r>
      <w:r w:rsidR="00581198">
        <w:rPr>
          <w:rFonts w:ascii="Times New Roman" w:hAnsi="Times New Roman"/>
        </w:rPr>
        <w:t xml:space="preserve"> Des </w:t>
      </w:r>
      <w:r w:rsidRPr="00C71586">
        <w:rPr>
          <w:rFonts w:ascii="Times New Roman" w:hAnsi="Times New Roman"/>
        </w:rPr>
        <w:t xml:space="preserve"> fiches techniques </w:t>
      </w:r>
      <w:r w:rsidR="00581198">
        <w:rPr>
          <w:rFonts w:ascii="Times New Roman" w:hAnsi="Times New Roman"/>
        </w:rPr>
        <w:t xml:space="preserve">spécifiques à </w:t>
      </w:r>
      <w:r w:rsidRPr="00C71586">
        <w:rPr>
          <w:rFonts w:ascii="Times New Roman" w:hAnsi="Times New Roman"/>
        </w:rPr>
        <w:t>chaque BMR</w:t>
      </w:r>
      <w:r w:rsidR="00581198">
        <w:rPr>
          <w:rFonts w:ascii="Times New Roman" w:hAnsi="Times New Roman"/>
        </w:rPr>
        <w:t xml:space="preserve"> complèteront l’information. </w:t>
      </w:r>
    </w:p>
    <w:p w:rsidR="00C5594F" w:rsidRPr="00C71586" w:rsidRDefault="00C5594F" w:rsidP="00D01F8E">
      <w:pPr>
        <w:pStyle w:val="Paragraphedeliste"/>
        <w:numPr>
          <w:ilvl w:val="0"/>
          <w:numId w:val="13"/>
        </w:numPr>
        <w:tabs>
          <w:tab w:val="left" w:pos="709"/>
        </w:tabs>
        <w:spacing w:before="120"/>
        <w:ind w:left="1276" w:hanging="207"/>
        <w:jc w:val="both"/>
        <w:rPr>
          <w:rFonts w:ascii="Times New Roman" w:hAnsi="Times New Roman"/>
        </w:rPr>
      </w:pPr>
      <w:r w:rsidRPr="00C71586">
        <w:rPr>
          <w:rFonts w:ascii="Times New Roman" w:hAnsi="Times New Roman"/>
        </w:rPr>
        <w:t xml:space="preserve">ERV : </w:t>
      </w:r>
      <w:r w:rsidR="00D01F8E">
        <w:rPr>
          <w:rFonts w:ascii="Times New Roman" w:hAnsi="Times New Roman"/>
        </w:rPr>
        <w:t xml:space="preserve">la </w:t>
      </w:r>
      <w:r w:rsidRPr="00C71586">
        <w:rPr>
          <w:rFonts w:ascii="Times New Roman" w:hAnsi="Times New Roman"/>
        </w:rPr>
        <w:t xml:space="preserve">définition </w:t>
      </w:r>
      <w:r w:rsidR="00D01F8E">
        <w:rPr>
          <w:rFonts w:ascii="Times New Roman" w:hAnsi="Times New Roman"/>
        </w:rPr>
        <w:t>d’</w:t>
      </w:r>
      <w:r w:rsidRPr="00C71586">
        <w:rPr>
          <w:rFonts w:ascii="Times New Roman" w:hAnsi="Times New Roman"/>
        </w:rPr>
        <w:t xml:space="preserve">éclosion </w:t>
      </w:r>
      <w:r w:rsidR="00D01F8E">
        <w:rPr>
          <w:rFonts w:ascii="Times New Roman" w:hAnsi="Times New Roman"/>
        </w:rPr>
        <w:t>est r</w:t>
      </w:r>
      <w:r w:rsidRPr="00C71586">
        <w:rPr>
          <w:rFonts w:ascii="Times New Roman" w:hAnsi="Times New Roman"/>
        </w:rPr>
        <w:t xml:space="preserve">evue </w:t>
      </w:r>
      <w:r w:rsidR="00080F64">
        <w:rPr>
          <w:rFonts w:ascii="Times New Roman" w:hAnsi="Times New Roman"/>
        </w:rPr>
        <w:t xml:space="preserve"> et proposé</w:t>
      </w:r>
      <w:r w:rsidR="004C69AE">
        <w:rPr>
          <w:rFonts w:ascii="Times New Roman" w:hAnsi="Times New Roman"/>
        </w:rPr>
        <w:t>e</w:t>
      </w:r>
      <w:r w:rsidR="00080F64">
        <w:rPr>
          <w:rFonts w:ascii="Times New Roman" w:hAnsi="Times New Roman"/>
        </w:rPr>
        <w:t xml:space="preserve"> au </w:t>
      </w:r>
      <w:r w:rsidRPr="00C71586">
        <w:rPr>
          <w:rFonts w:ascii="Times New Roman" w:hAnsi="Times New Roman"/>
        </w:rPr>
        <w:t xml:space="preserve">comité </w:t>
      </w:r>
      <w:r w:rsidR="00080F64">
        <w:rPr>
          <w:rFonts w:ascii="Times New Roman" w:hAnsi="Times New Roman"/>
        </w:rPr>
        <w:t xml:space="preserve">sur </w:t>
      </w:r>
      <w:r w:rsidRPr="00C71586">
        <w:rPr>
          <w:rFonts w:ascii="Times New Roman" w:hAnsi="Times New Roman"/>
        </w:rPr>
        <w:t>les définitions nosologiques.</w:t>
      </w:r>
      <w:r w:rsidR="00080F64">
        <w:rPr>
          <w:rFonts w:ascii="Times New Roman" w:hAnsi="Times New Roman"/>
        </w:rPr>
        <w:t xml:space="preserve"> Il est retenu qu’une éclosion nécessite la présence de  deux nouveaux cas  nosocomiaux liés </w:t>
      </w:r>
      <w:proofErr w:type="spellStart"/>
      <w:r w:rsidR="00080F64">
        <w:rPr>
          <w:rFonts w:ascii="Times New Roman" w:hAnsi="Times New Roman"/>
        </w:rPr>
        <w:t>épidémiologiquement</w:t>
      </w:r>
      <w:proofErr w:type="spellEnd"/>
      <w:r w:rsidR="00080F64">
        <w:rPr>
          <w:rFonts w:ascii="Times New Roman" w:hAnsi="Times New Roman"/>
        </w:rPr>
        <w:t xml:space="preserve">.  </w:t>
      </w:r>
    </w:p>
    <w:p w:rsidR="00C5594F" w:rsidRPr="00C71586" w:rsidRDefault="00017DB2" w:rsidP="00080F64">
      <w:pPr>
        <w:pStyle w:val="Paragraphedeliste"/>
        <w:numPr>
          <w:ilvl w:val="0"/>
          <w:numId w:val="13"/>
        </w:numPr>
        <w:tabs>
          <w:tab w:val="left" w:pos="709"/>
          <w:tab w:val="num" w:pos="1276"/>
        </w:tabs>
        <w:spacing w:before="120"/>
        <w:ind w:left="1276" w:hanging="207"/>
        <w:jc w:val="both"/>
        <w:rPr>
          <w:rFonts w:ascii="Times New Roman" w:hAnsi="Times New Roman"/>
        </w:rPr>
      </w:pPr>
      <w:r w:rsidRPr="00C71586">
        <w:rPr>
          <w:rFonts w:ascii="Times New Roman" w:hAnsi="Times New Roman"/>
        </w:rPr>
        <w:t>Légionnelle</w:t>
      </w:r>
      <w:r w:rsidR="00C5594F" w:rsidRPr="00C71586">
        <w:rPr>
          <w:rFonts w:ascii="Times New Roman" w:hAnsi="Times New Roman"/>
        </w:rPr>
        <w:t xml:space="preserve"> : </w:t>
      </w:r>
      <w:r w:rsidR="00ED5E94" w:rsidRPr="00C71586">
        <w:rPr>
          <w:rFonts w:ascii="Times New Roman" w:hAnsi="Times New Roman"/>
        </w:rPr>
        <w:t xml:space="preserve">revue de la </w:t>
      </w:r>
      <w:r w:rsidRPr="00C71586">
        <w:rPr>
          <w:rFonts w:ascii="Times New Roman" w:hAnsi="Times New Roman"/>
        </w:rPr>
        <w:t>littérature</w:t>
      </w:r>
      <w:r w:rsidR="00ED5E94" w:rsidRPr="00C71586">
        <w:rPr>
          <w:rFonts w:ascii="Times New Roman" w:hAnsi="Times New Roman"/>
        </w:rPr>
        <w:t xml:space="preserve"> et recommandations faites. Un document </w:t>
      </w:r>
      <w:r w:rsidR="00B0132F">
        <w:rPr>
          <w:rFonts w:ascii="Times New Roman" w:hAnsi="Times New Roman"/>
        </w:rPr>
        <w:t xml:space="preserve">sur la gestion de la </w:t>
      </w:r>
      <w:proofErr w:type="spellStart"/>
      <w:r w:rsidR="00B0132F">
        <w:rPr>
          <w:rFonts w:ascii="Times New Roman" w:hAnsi="Times New Roman"/>
        </w:rPr>
        <w:t>légionelle</w:t>
      </w:r>
      <w:proofErr w:type="spellEnd"/>
      <w:r w:rsidR="00B0132F">
        <w:rPr>
          <w:rFonts w:ascii="Times New Roman" w:hAnsi="Times New Roman"/>
        </w:rPr>
        <w:t xml:space="preserve"> dans les systèmes d’eau chaude des établissements de santé</w:t>
      </w:r>
      <w:r w:rsidR="00B0132F" w:rsidRPr="00C71586">
        <w:rPr>
          <w:rFonts w:ascii="Times New Roman" w:hAnsi="Times New Roman"/>
        </w:rPr>
        <w:t xml:space="preserve"> </w:t>
      </w:r>
      <w:r w:rsidR="00ED5E94" w:rsidRPr="00C71586">
        <w:rPr>
          <w:rFonts w:ascii="Times New Roman" w:hAnsi="Times New Roman"/>
        </w:rPr>
        <w:t xml:space="preserve">sera publié par </w:t>
      </w:r>
      <w:r w:rsidR="00B0132F">
        <w:rPr>
          <w:rFonts w:ascii="Times New Roman" w:hAnsi="Times New Roman"/>
        </w:rPr>
        <w:t>l’</w:t>
      </w:r>
      <w:r w:rsidR="00ED5E94" w:rsidRPr="00C71586">
        <w:rPr>
          <w:rFonts w:ascii="Times New Roman" w:hAnsi="Times New Roman"/>
        </w:rPr>
        <w:t xml:space="preserve">INSPQ dans les prochains mois. </w:t>
      </w:r>
    </w:p>
    <w:p w:rsidR="00ED5E94" w:rsidRPr="00C71586" w:rsidRDefault="00ED5E94" w:rsidP="00080F64">
      <w:pPr>
        <w:pStyle w:val="Paragraphedeliste"/>
        <w:numPr>
          <w:ilvl w:val="0"/>
          <w:numId w:val="13"/>
        </w:numPr>
        <w:ind w:left="1276" w:hanging="207"/>
        <w:rPr>
          <w:rFonts w:ascii="Times New Roman" w:hAnsi="Times New Roman"/>
          <w:color w:val="000000"/>
        </w:rPr>
      </w:pPr>
      <w:proofErr w:type="spellStart"/>
      <w:r w:rsidRPr="00C71586">
        <w:rPr>
          <w:rFonts w:ascii="Times New Roman" w:hAnsi="Times New Roman"/>
          <w:color w:val="000000"/>
        </w:rPr>
        <w:t>Bioaérosols</w:t>
      </w:r>
      <w:proofErr w:type="spellEnd"/>
      <w:r w:rsidRPr="00C71586">
        <w:rPr>
          <w:rFonts w:ascii="Times New Roman" w:hAnsi="Times New Roman"/>
          <w:color w:val="000000"/>
        </w:rPr>
        <w:t> : les travaux vont commencer dans les prochains mois. Enjeux sur la composition du groupe ce qui a retardé les travaux.</w:t>
      </w:r>
    </w:p>
    <w:p w:rsidR="003D23A3" w:rsidRDefault="00080F64" w:rsidP="00080F64">
      <w:pPr>
        <w:pStyle w:val="Paragraphedeliste"/>
        <w:numPr>
          <w:ilvl w:val="0"/>
          <w:numId w:val="13"/>
        </w:numPr>
        <w:ind w:left="1276" w:hanging="207"/>
        <w:rPr>
          <w:rFonts w:ascii="Times New Roman" w:hAnsi="Times New Roman"/>
          <w:color w:val="000000"/>
        </w:rPr>
      </w:pPr>
      <w:r>
        <w:rPr>
          <w:rFonts w:ascii="Times New Roman" w:hAnsi="Times New Roman"/>
          <w:color w:val="000000"/>
        </w:rPr>
        <w:t>ERV :</w:t>
      </w:r>
      <w:r w:rsidR="00ED5E94" w:rsidRPr="00C71586">
        <w:rPr>
          <w:rFonts w:ascii="Times New Roman" w:hAnsi="Times New Roman"/>
          <w:color w:val="000000"/>
        </w:rPr>
        <w:t xml:space="preserve"> Il y a un questionnement</w:t>
      </w:r>
      <w:r w:rsidR="000105CC">
        <w:rPr>
          <w:rFonts w:ascii="Times New Roman" w:hAnsi="Times New Roman"/>
          <w:color w:val="000000"/>
        </w:rPr>
        <w:t xml:space="preserve">, notamment du président de l’AMMIQ, sur la pertinence et l’efficience des recommandations émises par le CINQ en </w:t>
      </w:r>
      <w:r w:rsidR="003D23A3">
        <w:rPr>
          <w:rFonts w:ascii="Times New Roman" w:hAnsi="Times New Roman"/>
          <w:color w:val="000000"/>
        </w:rPr>
        <w:t>2012.</w:t>
      </w:r>
      <w:r w:rsidR="00ED5E94" w:rsidRPr="00C71586">
        <w:rPr>
          <w:rFonts w:ascii="Times New Roman" w:hAnsi="Times New Roman"/>
          <w:color w:val="000000"/>
        </w:rPr>
        <w:t xml:space="preserve"> </w:t>
      </w:r>
      <w:r w:rsidR="003D23A3">
        <w:rPr>
          <w:rFonts w:ascii="Times New Roman" w:hAnsi="Times New Roman"/>
          <w:color w:val="000000"/>
        </w:rPr>
        <w:t xml:space="preserve"> Il questionne </w:t>
      </w:r>
      <w:r w:rsidR="00ED5E94" w:rsidRPr="00C71586">
        <w:rPr>
          <w:rFonts w:ascii="Times New Roman" w:hAnsi="Times New Roman"/>
          <w:color w:val="000000"/>
        </w:rPr>
        <w:t xml:space="preserve"> la nécessité de maintenir </w:t>
      </w:r>
      <w:r>
        <w:rPr>
          <w:rFonts w:ascii="Times New Roman" w:hAnsi="Times New Roman"/>
          <w:color w:val="000000"/>
        </w:rPr>
        <w:t xml:space="preserve"> les recommandations au regard du dépistage et de l’isolement. </w:t>
      </w:r>
    </w:p>
    <w:p w:rsidR="003D23A3" w:rsidRDefault="003D23A3" w:rsidP="003D23A3">
      <w:pPr>
        <w:ind w:left="1276"/>
        <w:rPr>
          <w:color w:val="000000"/>
        </w:rPr>
      </w:pPr>
      <w:proofErr w:type="spellStart"/>
      <w:r>
        <w:rPr>
          <w:color w:val="000000"/>
        </w:rPr>
        <w:t>Dre</w:t>
      </w:r>
      <w:proofErr w:type="spellEnd"/>
      <w:r>
        <w:rPr>
          <w:color w:val="000000"/>
        </w:rPr>
        <w:t xml:space="preserve"> </w:t>
      </w:r>
      <w:proofErr w:type="spellStart"/>
      <w:r>
        <w:rPr>
          <w:color w:val="000000"/>
        </w:rPr>
        <w:t>Galarneau</w:t>
      </w:r>
      <w:proofErr w:type="spellEnd"/>
      <w:r>
        <w:rPr>
          <w:color w:val="000000"/>
        </w:rPr>
        <w:t xml:space="preserve"> apporte les précisions suivantes :</w:t>
      </w:r>
    </w:p>
    <w:p w:rsidR="003D23A3" w:rsidRPr="006914FC" w:rsidRDefault="003D23A3" w:rsidP="003D23A3">
      <w:pPr>
        <w:pStyle w:val="Paragraphedeliste"/>
        <w:numPr>
          <w:ilvl w:val="0"/>
          <w:numId w:val="20"/>
        </w:numPr>
        <w:rPr>
          <w:rFonts w:ascii="Times New Roman" w:hAnsi="Times New Roman"/>
          <w:color w:val="000000"/>
        </w:rPr>
      </w:pPr>
      <w:r w:rsidRPr="006914FC">
        <w:rPr>
          <w:rFonts w:ascii="Times New Roman" w:hAnsi="Times New Roman"/>
          <w:color w:val="000000"/>
        </w:rPr>
        <w:t>Le taux de résistance se situe à environ 4-5 % comparativement à 35% aux USA;</w:t>
      </w:r>
    </w:p>
    <w:p w:rsidR="003D23A3" w:rsidRPr="003D23A3" w:rsidRDefault="003D23A3" w:rsidP="003D23A3">
      <w:pPr>
        <w:pStyle w:val="Paragraphedeliste"/>
        <w:numPr>
          <w:ilvl w:val="0"/>
          <w:numId w:val="20"/>
        </w:numPr>
        <w:rPr>
          <w:color w:val="000000"/>
        </w:rPr>
      </w:pPr>
      <w:r w:rsidRPr="00C71586">
        <w:rPr>
          <w:rFonts w:ascii="Times New Roman" w:hAnsi="Times New Roman"/>
          <w:color w:val="000000"/>
        </w:rPr>
        <w:t xml:space="preserve">En Ontario, on </w:t>
      </w:r>
      <w:r w:rsidR="00581198">
        <w:rPr>
          <w:rFonts w:ascii="Times New Roman" w:hAnsi="Times New Roman"/>
          <w:color w:val="000000"/>
        </w:rPr>
        <w:t xml:space="preserve">constate </w:t>
      </w:r>
      <w:r w:rsidRPr="00C71586">
        <w:rPr>
          <w:rFonts w:ascii="Times New Roman" w:hAnsi="Times New Roman"/>
          <w:color w:val="000000"/>
        </w:rPr>
        <w:t xml:space="preserve">que les hôpitaux qui ont maintenu les mesures de prévention </w:t>
      </w:r>
      <w:r w:rsidR="003C68D0">
        <w:rPr>
          <w:rFonts w:ascii="Times New Roman" w:hAnsi="Times New Roman"/>
          <w:color w:val="000000"/>
        </w:rPr>
        <w:t>observe</w:t>
      </w:r>
      <w:r w:rsidR="00581198">
        <w:rPr>
          <w:rFonts w:ascii="Times New Roman" w:hAnsi="Times New Roman"/>
          <w:color w:val="000000"/>
        </w:rPr>
        <w:t>nt</w:t>
      </w:r>
      <w:r w:rsidR="003C68D0">
        <w:rPr>
          <w:rFonts w:ascii="Times New Roman" w:hAnsi="Times New Roman"/>
          <w:color w:val="000000"/>
        </w:rPr>
        <w:t xml:space="preserve"> </w:t>
      </w:r>
      <w:r w:rsidRPr="00C71586">
        <w:rPr>
          <w:rFonts w:ascii="Times New Roman" w:hAnsi="Times New Roman"/>
          <w:color w:val="000000"/>
        </w:rPr>
        <w:t xml:space="preserve">moins d’infections que les hôpitaux qui ont renoncé </w:t>
      </w:r>
      <w:r w:rsidR="00581198">
        <w:rPr>
          <w:rFonts w:ascii="Times New Roman" w:hAnsi="Times New Roman"/>
          <w:color w:val="000000"/>
        </w:rPr>
        <w:t>aux</w:t>
      </w:r>
      <w:r w:rsidR="00B0132F">
        <w:rPr>
          <w:rFonts w:ascii="Times New Roman" w:hAnsi="Times New Roman"/>
          <w:color w:val="000000"/>
        </w:rPr>
        <w:t xml:space="preserve"> </w:t>
      </w:r>
      <w:r w:rsidRPr="00C71586">
        <w:rPr>
          <w:rFonts w:ascii="Times New Roman" w:hAnsi="Times New Roman"/>
          <w:color w:val="000000"/>
        </w:rPr>
        <w:t>mesures</w:t>
      </w:r>
      <w:r>
        <w:rPr>
          <w:rFonts w:ascii="Times New Roman" w:hAnsi="Times New Roman"/>
          <w:color w:val="000000"/>
        </w:rPr>
        <w:t>;</w:t>
      </w:r>
    </w:p>
    <w:p w:rsidR="003D23A3" w:rsidRPr="00A27F98" w:rsidRDefault="006914FC" w:rsidP="003D23A3">
      <w:pPr>
        <w:pStyle w:val="Paragraphedeliste"/>
        <w:numPr>
          <w:ilvl w:val="0"/>
          <w:numId w:val="20"/>
        </w:numPr>
        <w:rPr>
          <w:color w:val="000000"/>
        </w:rPr>
      </w:pPr>
      <w:r>
        <w:rPr>
          <w:rFonts w:ascii="Times New Roman" w:hAnsi="Times New Roman"/>
          <w:color w:val="000000"/>
        </w:rPr>
        <w:t>l</w:t>
      </w:r>
      <w:r w:rsidR="003D23A3" w:rsidRPr="00C71586">
        <w:rPr>
          <w:rFonts w:ascii="Times New Roman" w:hAnsi="Times New Roman"/>
          <w:color w:val="000000"/>
        </w:rPr>
        <w:t xml:space="preserve">a même </w:t>
      </w:r>
      <w:r w:rsidR="003D23A3">
        <w:rPr>
          <w:rFonts w:ascii="Times New Roman" w:hAnsi="Times New Roman"/>
          <w:color w:val="000000"/>
        </w:rPr>
        <w:t xml:space="preserve">observation a été faite </w:t>
      </w:r>
      <w:r w:rsidR="00B0132F">
        <w:rPr>
          <w:rFonts w:ascii="Times New Roman" w:hAnsi="Times New Roman"/>
          <w:color w:val="000000"/>
        </w:rPr>
        <w:t>à l’Hôpital Gé</w:t>
      </w:r>
      <w:r w:rsidR="003D23A3" w:rsidRPr="00C71586">
        <w:rPr>
          <w:rFonts w:ascii="Times New Roman" w:hAnsi="Times New Roman"/>
          <w:color w:val="000000"/>
        </w:rPr>
        <w:t>n</w:t>
      </w:r>
      <w:r w:rsidR="00B0132F">
        <w:rPr>
          <w:rFonts w:ascii="Times New Roman" w:hAnsi="Times New Roman"/>
          <w:color w:val="000000"/>
        </w:rPr>
        <w:t>é</w:t>
      </w:r>
      <w:r w:rsidR="003D23A3" w:rsidRPr="00C71586">
        <w:rPr>
          <w:rFonts w:ascii="Times New Roman" w:hAnsi="Times New Roman"/>
          <w:color w:val="000000"/>
        </w:rPr>
        <w:t xml:space="preserve">ral </w:t>
      </w:r>
      <w:proofErr w:type="gramStart"/>
      <w:r w:rsidR="003D23A3" w:rsidRPr="00C71586">
        <w:rPr>
          <w:rFonts w:ascii="Times New Roman" w:hAnsi="Times New Roman"/>
          <w:color w:val="000000"/>
        </w:rPr>
        <w:t xml:space="preserve">Juif </w:t>
      </w:r>
      <w:r>
        <w:rPr>
          <w:rFonts w:ascii="Times New Roman" w:hAnsi="Times New Roman"/>
          <w:color w:val="000000"/>
        </w:rPr>
        <w:t>.</w:t>
      </w:r>
      <w:proofErr w:type="gramEnd"/>
      <w:r>
        <w:rPr>
          <w:rFonts w:ascii="Times New Roman" w:hAnsi="Times New Roman"/>
          <w:color w:val="000000"/>
        </w:rPr>
        <w:t xml:space="preserve"> Ce dernier a dénombré un plus grand nombre d’infections  </w:t>
      </w:r>
      <w:r w:rsidR="003D23A3" w:rsidRPr="00C71586">
        <w:rPr>
          <w:rFonts w:ascii="Times New Roman" w:hAnsi="Times New Roman"/>
          <w:color w:val="000000"/>
        </w:rPr>
        <w:t xml:space="preserve">après le relâchement des mesures </w:t>
      </w:r>
      <w:r w:rsidR="00B0132F">
        <w:rPr>
          <w:rFonts w:ascii="Times New Roman" w:hAnsi="Times New Roman"/>
          <w:color w:val="000000"/>
        </w:rPr>
        <w:t xml:space="preserve">de </w:t>
      </w:r>
      <w:r w:rsidR="003D23A3" w:rsidRPr="00C71586">
        <w:rPr>
          <w:rFonts w:ascii="Times New Roman" w:hAnsi="Times New Roman"/>
          <w:color w:val="000000"/>
        </w:rPr>
        <w:t>PCI</w:t>
      </w:r>
      <w:r w:rsidR="00A27F98">
        <w:rPr>
          <w:rFonts w:ascii="Times New Roman" w:hAnsi="Times New Roman"/>
          <w:color w:val="000000"/>
        </w:rPr>
        <w:t>.</w:t>
      </w:r>
    </w:p>
    <w:p w:rsidR="00B37406" w:rsidRDefault="00A27F98" w:rsidP="003D23A3">
      <w:pPr>
        <w:pStyle w:val="Paragraphedeliste"/>
        <w:numPr>
          <w:ilvl w:val="0"/>
          <w:numId w:val="20"/>
        </w:numPr>
        <w:rPr>
          <w:rFonts w:ascii="Times New Roman" w:hAnsi="Times New Roman"/>
          <w:color w:val="000000"/>
        </w:rPr>
      </w:pPr>
      <w:r w:rsidRPr="00C71586">
        <w:rPr>
          <w:rFonts w:ascii="Times New Roman" w:hAnsi="Times New Roman"/>
          <w:color w:val="000000"/>
        </w:rPr>
        <w:t xml:space="preserve">Une analyse couts/bénéfices </w:t>
      </w:r>
      <w:r w:rsidR="00581198">
        <w:rPr>
          <w:rFonts w:ascii="Times New Roman" w:hAnsi="Times New Roman"/>
          <w:color w:val="000000"/>
        </w:rPr>
        <w:t xml:space="preserve"> sur les</w:t>
      </w:r>
      <w:r w:rsidRPr="00C71586">
        <w:rPr>
          <w:rFonts w:ascii="Times New Roman" w:hAnsi="Times New Roman"/>
          <w:color w:val="000000"/>
        </w:rPr>
        <w:t xml:space="preserve"> mesures de prévention sera à prévoir </w:t>
      </w:r>
      <w:r>
        <w:rPr>
          <w:rFonts w:ascii="Times New Roman" w:hAnsi="Times New Roman"/>
          <w:color w:val="000000"/>
        </w:rPr>
        <w:t>a</w:t>
      </w:r>
      <w:r w:rsidR="00581198">
        <w:rPr>
          <w:rFonts w:ascii="Times New Roman" w:hAnsi="Times New Roman"/>
          <w:color w:val="000000"/>
        </w:rPr>
        <w:t xml:space="preserve">fin </w:t>
      </w:r>
      <w:r>
        <w:rPr>
          <w:rFonts w:ascii="Times New Roman" w:hAnsi="Times New Roman"/>
          <w:color w:val="000000"/>
        </w:rPr>
        <w:t xml:space="preserve">de </w:t>
      </w:r>
      <w:r w:rsidRPr="00C71586">
        <w:rPr>
          <w:rFonts w:ascii="Times New Roman" w:hAnsi="Times New Roman"/>
          <w:color w:val="000000"/>
        </w:rPr>
        <w:t>prendre une décision au niveau provincial</w:t>
      </w:r>
      <w:r>
        <w:rPr>
          <w:rFonts w:ascii="Times New Roman" w:hAnsi="Times New Roman"/>
          <w:color w:val="000000"/>
        </w:rPr>
        <w:t>.</w:t>
      </w:r>
    </w:p>
    <w:p w:rsidR="00B37406" w:rsidRDefault="00B37406">
      <w:pPr>
        <w:rPr>
          <w:color w:val="000000"/>
          <w:sz w:val="22"/>
          <w:szCs w:val="22"/>
          <w:lang w:eastAsia="en-US"/>
        </w:rPr>
      </w:pPr>
      <w:r>
        <w:rPr>
          <w:color w:val="000000"/>
        </w:rPr>
        <w:lastRenderedPageBreak/>
        <w:br w:type="page"/>
      </w:r>
    </w:p>
    <w:p w:rsidR="00A27F98" w:rsidRPr="00B37406" w:rsidRDefault="00A27F98" w:rsidP="00B37406">
      <w:pPr>
        <w:ind w:left="1276"/>
        <w:rPr>
          <w:color w:val="000000"/>
        </w:rPr>
      </w:pPr>
    </w:p>
    <w:p w:rsidR="00A27F98" w:rsidRPr="006914FC" w:rsidRDefault="00A27F98" w:rsidP="00A27F98">
      <w:pPr>
        <w:pStyle w:val="Paragraphedeliste"/>
        <w:pBdr>
          <w:top w:val="single" w:sz="4" w:space="1" w:color="auto"/>
          <w:left w:val="single" w:sz="4" w:space="4" w:color="auto"/>
          <w:bottom w:val="single" w:sz="4" w:space="1" w:color="auto"/>
          <w:right w:val="single" w:sz="4" w:space="4" w:color="auto"/>
        </w:pBdr>
        <w:ind w:left="1636"/>
        <w:rPr>
          <w:color w:val="000000"/>
        </w:rPr>
      </w:pPr>
      <w:r>
        <w:rPr>
          <w:rFonts w:ascii="Times New Roman" w:hAnsi="Times New Roman"/>
          <w:color w:val="000000"/>
        </w:rPr>
        <w:t>Le</w:t>
      </w:r>
      <w:r w:rsidR="003C68D0" w:rsidRPr="00A27F98">
        <w:rPr>
          <w:rFonts w:ascii="Times New Roman" w:hAnsi="Times New Roman"/>
          <w:color w:val="000000"/>
        </w:rPr>
        <w:t xml:space="preserve"> CINQ maintient l’adhésion aux </w:t>
      </w:r>
      <w:r w:rsidRPr="00A27F98">
        <w:rPr>
          <w:rFonts w:ascii="Times New Roman" w:hAnsi="Times New Roman"/>
          <w:i/>
          <w:color w:val="000000"/>
        </w:rPr>
        <w:t>Mesures de prévention et contrôle de l'entérocoque résistant à la vancomycine dans les milieux de soins aigus du Québec</w:t>
      </w:r>
      <w:r w:rsidRPr="00A27F98">
        <w:rPr>
          <w:rFonts w:ascii="Times New Roman" w:hAnsi="Times New Roman"/>
          <w:color w:val="000000"/>
        </w:rPr>
        <w:t xml:space="preserve"> publiées en 2012.</w:t>
      </w:r>
      <w:r>
        <w:rPr>
          <w:rFonts w:ascii="Times New Roman" w:hAnsi="Times New Roman"/>
          <w:b/>
          <w:color w:val="000000"/>
        </w:rPr>
        <w:t xml:space="preserve"> </w:t>
      </w:r>
      <w:r>
        <w:rPr>
          <w:rFonts w:ascii="Times New Roman" w:hAnsi="Times New Roman"/>
          <w:color w:val="000000"/>
        </w:rPr>
        <w:t xml:space="preserve">Cependant, il réitère </w:t>
      </w:r>
      <w:r w:rsidRPr="00A27F98">
        <w:rPr>
          <w:rFonts w:ascii="Times New Roman" w:hAnsi="Times New Roman"/>
          <w:b/>
          <w:color w:val="000000"/>
        </w:rPr>
        <w:t>l’importance que les différentes installations analyse</w:t>
      </w:r>
      <w:r>
        <w:rPr>
          <w:rFonts w:ascii="Times New Roman" w:hAnsi="Times New Roman"/>
          <w:b/>
          <w:color w:val="000000"/>
        </w:rPr>
        <w:t>nt</w:t>
      </w:r>
      <w:r w:rsidRPr="00A27F98">
        <w:rPr>
          <w:rFonts w:ascii="Times New Roman" w:hAnsi="Times New Roman"/>
          <w:b/>
          <w:color w:val="000000"/>
        </w:rPr>
        <w:t xml:space="preserve"> leur épidémiologie locale et effectue</w:t>
      </w:r>
      <w:r>
        <w:rPr>
          <w:rFonts w:ascii="Times New Roman" w:hAnsi="Times New Roman"/>
          <w:b/>
          <w:color w:val="000000"/>
        </w:rPr>
        <w:t>nt</w:t>
      </w:r>
      <w:r w:rsidRPr="00A27F98">
        <w:rPr>
          <w:rFonts w:ascii="Times New Roman" w:hAnsi="Times New Roman"/>
          <w:b/>
          <w:color w:val="000000"/>
        </w:rPr>
        <w:t xml:space="preserve"> le dépistage et l’isolement des cas en fonction de ce</w:t>
      </w:r>
      <w:r>
        <w:rPr>
          <w:rFonts w:ascii="Times New Roman" w:hAnsi="Times New Roman"/>
          <w:color w:val="000000"/>
        </w:rPr>
        <w:t>tte analyse</w:t>
      </w:r>
      <w:r w:rsidR="00B37406">
        <w:rPr>
          <w:rFonts w:ascii="Times New Roman" w:hAnsi="Times New Roman"/>
          <w:color w:val="000000"/>
        </w:rPr>
        <w:t xml:space="preserve">. À cet effet, </w:t>
      </w:r>
      <w:r>
        <w:rPr>
          <w:rFonts w:ascii="Times New Roman" w:hAnsi="Times New Roman"/>
          <w:color w:val="000000"/>
        </w:rPr>
        <w:t>un soutien aux établissements serait à envisager</w:t>
      </w:r>
      <w:r w:rsidR="00B37406">
        <w:rPr>
          <w:rFonts w:ascii="Times New Roman" w:hAnsi="Times New Roman"/>
          <w:color w:val="000000"/>
        </w:rPr>
        <w:t>.</w:t>
      </w:r>
    </w:p>
    <w:p w:rsidR="006914FC" w:rsidRPr="003D23A3" w:rsidRDefault="006914FC" w:rsidP="00B37406">
      <w:pPr>
        <w:pStyle w:val="Paragraphedeliste"/>
        <w:ind w:left="1636"/>
        <w:rPr>
          <w:color w:val="000000"/>
        </w:rPr>
      </w:pPr>
    </w:p>
    <w:p w:rsidR="00980019" w:rsidRPr="00C71586" w:rsidRDefault="00017DB2" w:rsidP="00080F64">
      <w:pPr>
        <w:pStyle w:val="Paragraphedeliste"/>
        <w:numPr>
          <w:ilvl w:val="0"/>
          <w:numId w:val="13"/>
        </w:numPr>
        <w:ind w:left="1276" w:hanging="207"/>
        <w:rPr>
          <w:rFonts w:ascii="Times New Roman" w:hAnsi="Times New Roman"/>
          <w:color w:val="000000"/>
        </w:rPr>
      </w:pPr>
      <w:r w:rsidRPr="00C71586">
        <w:rPr>
          <w:rFonts w:ascii="Times New Roman" w:hAnsi="Times New Roman"/>
          <w:color w:val="000000"/>
        </w:rPr>
        <w:t>Site web</w:t>
      </w:r>
      <w:r w:rsidR="00B37406">
        <w:rPr>
          <w:rFonts w:ascii="Times New Roman" w:hAnsi="Times New Roman"/>
          <w:color w:val="000000"/>
        </w:rPr>
        <w:t xml:space="preserve"> de l’INSPQ </w:t>
      </w:r>
      <w:proofErr w:type="gramStart"/>
      <w:r w:rsidR="00B37406">
        <w:rPr>
          <w:rFonts w:ascii="Times New Roman" w:hAnsi="Times New Roman"/>
          <w:color w:val="000000"/>
        </w:rPr>
        <w:t xml:space="preserve">: </w:t>
      </w:r>
      <w:r w:rsidRPr="00C71586">
        <w:rPr>
          <w:rFonts w:ascii="Times New Roman" w:hAnsi="Times New Roman"/>
          <w:color w:val="000000"/>
        </w:rPr>
        <w:t> </w:t>
      </w:r>
      <w:r w:rsidR="00B37406">
        <w:rPr>
          <w:rFonts w:ascii="Times New Roman" w:hAnsi="Times New Roman"/>
          <w:color w:val="000000"/>
        </w:rPr>
        <w:t>l</w:t>
      </w:r>
      <w:r w:rsidRPr="00C71586">
        <w:rPr>
          <w:rFonts w:ascii="Times New Roman" w:hAnsi="Times New Roman"/>
          <w:color w:val="000000"/>
        </w:rPr>
        <w:t>a</w:t>
      </w:r>
      <w:proofErr w:type="gramEnd"/>
      <w:r w:rsidRPr="00C71586">
        <w:rPr>
          <w:rFonts w:ascii="Times New Roman" w:hAnsi="Times New Roman"/>
          <w:color w:val="000000"/>
        </w:rPr>
        <w:t xml:space="preserve"> façon dont les documents du CINQ et S</w:t>
      </w:r>
      <w:r w:rsidR="00B37406">
        <w:rPr>
          <w:rFonts w:ascii="Times New Roman" w:hAnsi="Times New Roman"/>
          <w:color w:val="000000"/>
        </w:rPr>
        <w:t>PIN</w:t>
      </w:r>
      <w:r w:rsidRPr="00C71586">
        <w:rPr>
          <w:rFonts w:ascii="Times New Roman" w:hAnsi="Times New Roman"/>
          <w:color w:val="000000"/>
        </w:rPr>
        <w:t xml:space="preserve"> sont regroupés est à revoir dans le but de faciliter  leur consultation.</w:t>
      </w:r>
    </w:p>
    <w:p w:rsidR="00B37406" w:rsidRDefault="00017DB2" w:rsidP="00B37406">
      <w:pPr>
        <w:numPr>
          <w:ilvl w:val="0"/>
          <w:numId w:val="13"/>
        </w:numPr>
        <w:ind w:left="1276" w:hanging="207"/>
        <w:rPr>
          <w:color w:val="000000"/>
          <w:sz w:val="22"/>
          <w:szCs w:val="22"/>
        </w:rPr>
      </w:pPr>
      <w:r w:rsidRPr="00B37406">
        <w:rPr>
          <w:color w:val="000000"/>
          <w:sz w:val="22"/>
          <w:szCs w:val="22"/>
        </w:rPr>
        <w:t>Campagne québécoise des soins sécuritaires : l’évaluation de l’implantation est prévu</w:t>
      </w:r>
      <w:r w:rsidR="004C69AE">
        <w:rPr>
          <w:color w:val="000000"/>
          <w:sz w:val="22"/>
          <w:szCs w:val="22"/>
        </w:rPr>
        <w:t>e</w:t>
      </w:r>
      <w:r w:rsidRPr="00B37406">
        <w:rPr>
          <w:color w:val="000000"/>
          <w:sz w:val="22"/>
          <w:szCs w:val="22"/>
        </w:rPr>
        <w:t xml:space="preserve"> </w:t>
      </w:r>
      <w:r w:rsidR="00B37406" w:rsidRPr="00B37406">
        <w:rPr>
          <w:color w:val="000000"/>
          <w:sz w:val="22"/>
          <w:szCs w:val="22"/>
        </w:rPr>
        <w:t>à l’automne 2015.  L</w:t>
      </w:r>
      <w:r w:rsidRPr="00B37406">
        <w:rPr>
          <w:color w:val="000000"/>
          <w:sz w:val="22"/>
          <w:szCs w:val="22"/>
        </w:rPr>
        <w:t xml:space="preserve">a réorganisation du réseau et la  MVE ont </w:t>
      </w:r>
      <w:r w:rsidR="00B37406">
        <w:rPr>
          <w:color w:val="000000"/>
          <w:sz w:val="22"/>
          <w:szCs w:val="22"/>
        </w:rPr>
        <w:t xml:space="preserve">possiblement </w:t>
      </w:r>
      <w:r w:rsidRPr="00B37406">
        <w:rPr>
          <w:color w:val="000000"/>
          <w:sz w:val="22"/>
          <w:szCs w:val="22"/>
        </w:rPr>
        <w:t xml:space="preserve">ralenti </w:t>
      </w:r>
      <w:r w:rsidR="00B37406" w:rsidRPr="00B37406">
        <w:rPr>
          <w:color w:val="000000"/>
          <w:sz w:val="22"/>
          <w:szCs w:val="22"/>
        </w:rPr>
        <w:t>l’implantation des stratégies dans les établissements.</w:t>
      </w:r>
    </w:p>
    <w:p w:rsidR="00017DB2" w:rsidRPr="00B0132F" w:rsidRDefault="00B37406" w:rsidP="00B37406">
      <w:pPr>
        <w:numPr>
          <w:ilvl w:val="0"/>
          <w:numId w:val="13"/>
        </w:numPr>
        <w:ind w:left="1276" w:hanging="207"/>
        <w:rPr>
          <w:color w:val="000000"/>
          <w:sz w:val="22"/>
          <w:szCs w:val="22"/>
        </w:rPr>
      </w:pPr>
      <w:r w:rsidRPr="00B37406">
        <w:rPr>
          <w:color w:val="000000"/>
          <w:sz w:val="22"/>
          <w:szCs w:val="22"/>
        </w:rPr>
        <w:t xml:space="preserve"> </w:t>
      </w:r>
      <w:r w:rsidR="00017DB2" w:rsidRPr="00B37406">
        <w:rPr>
          <w:color w:val="000000"/>
          <w:sz w:val="22"/>
          <w:szCs w:val="22"/>
        </w:rPr>
        <w:t xml:space="preserve">JAPI (Journées annuelles de la prévention des infections) sont prévues le 8 et le 9 </w:t>
      </w:r>
      <w:r w:rsidR="00017DB2" w:rsidRPr="00B0132F">
        <w:rPr>
          <w:color w:val="000000"/>
          <w:sz w:val="22"/>
          <w:szCs w:val="22"/>
        </w:rPr>
        <w:t>décembre</w:t>
      </w:r>
      <w:r w:rsidR="00B0132F" w:rsidRPr="00B0132F">
        <w:rPr>
          <w:color w:val="000000"/>
          <w:sz w:val="22"/>
          <w:szCs w:val="22"/>
        </w:rPr>
        <w:t xml:space="preserve"> 2015</w:t>
      </w:r>
      <w:r w:rsidR="00017DB2" w:rsidRPr="00B0132F">
        <w:rPr>
          <w:color w:val="000000"/>
          <w:sz w:val="22"/>
          <w:szCs w:val="22"/>
        </w:rPr>
        <w:t xml:space="preserve">. Le thème de cette année porte sur la gestion des risques. Le programme final </w:t>
      </w:r>
      <w:r w:rsidRPr="00B0132F">
        <w:rPr>
          <w:color w:val="000000"/>
          <w:sz w:val="22"/>
          <w:szCs w:val="22"/>
        </w:rPr>
        <w:t xml:space="preserve">est soumis </w:t>
      </w:r>
      <w:r w:rsidR="00581198" w:rsidRPr="00B0132F">
        <w:rPr>
          <w:color w:val="000000"/>
          <w:sz w:val="22"/>
          <w:szCs w:val="22"/>
        </w:rPr>
        <w:t xml:space="preserve">au comité organisateur </w:t>
      </w:r>
      <w:r w:rsidRPr="00B0132F">
        <w:rPr>
          <w:color w:val="000000"/>
          <w:sz w:val="22"/>
          <w:szCs w:val="22"/>
        </w:rPr>
        <w:t xml:space="preserve">pour son </w:t>
      </w:r>
      <w:proofErr w:type="gramStart"/>
      <w:r w:rsidR="00017DB2" w:rsidRPr="00B0132F">
        <w:rPr>
          <w:color w:val="000000"/>
          <w:sz w:val="22"/>
          <w:szCs w:val="22"/>
        </w:rPr>
        <w:t>appro</w:t>
      </w:r>
      <w:r w:rsidRPr="00B0132F">
        <w:rPr>
          <w:color w:val="000000"/>
          <w:sz w:val="22"/>
          <w:szCs w:val="22"/>
        </w:rPr>
        <w:t>bation .</w:t>
      </w:r>
      <w:proofErr w:type="gramEnd"/>
      <w:r w:rsidRPr="00B0132F">
        <w:rPr>
          <w:color w:val="000000"/>
          <w:sz w:val="22"/>
          <w:szCs w:val="22"/>
        </w:rPr>
        <w:t xml:space="preserve">  Le défi est d’obtenir la participation </w:t>
      </w:r>
      <w:r w:rsidR="00017DB2" w:rsidRPr="00B0132F">
        <w:rPr>
          <w:color w:val="000000"/>
          <w:sz w:val="22"/>
          <w:szCs w:val="22"/>
        </w:rPr>
        <w:t xml:space="preserve"> de</w:t>
      </w:r>
      <w:r w:rsidRPr="00B0132F">
        <w:rPr>
          <w:color w:val="000000"/>
          <w:sz w:val="22"/>
          <w:szCs w:val="22"/>
        </w:rPr>
        <w:t>s</w:t>
      </w:r>
      <w:r w:rsidR="00017DB2" w:rsidRPr="00B0132F">
        <w:rPr>
          <w:color w:val="000000"/>
          <w:sz w:val="22"/>
          <w:szCs w:val="22"/>
        </w:rPr>
        <w:t xml:space="preserve"> professionnels car le </w:t>
      </w:r>
      <w:r w:rsidRPr="00B0132F">
        <w:rPr>
          <w:color w:val="000000"/>
          <w:sz w:val="22"/>
          <w:szCs w:val="22"/>
        </w:rPr>
        <w:t xml:space="preserve"> budget pour la formation (</w:t>
      </w:r>
      <w:r w:rsidR="00017DB2" w:rsidRPr="00B0132F">
        <w:rPr>
          <w:color w:val="000000"/>
          <w:sz w:val="22"/>
          <w:szCs w:val="22"/>
        </w:rPr>
        <w:t xml:space="preserve">1% </w:t>
      </w:r>
      <w:r w:rsidRPr="00B0132F">
        <w:rPr>
          <w:color w:val="000000"/>
          <w:sz w:val="22"/>
          <w:szCs w:val="22"/>
        </w:rPr>
        <w:t xml:space="preserve">de la masse salariale) pour l’année en cours est </w:t>
      </w:r>
      <w:r w:rsidR="00017DB2" w:rsidRPr="00B0132F">
        <w:rPr>
          <w:color w:val="000000"/>
          <w:sz w:val="22"/>
          <w:szCs w:val="22"/>
        </w:rPr>
        <w:t>utilis</w:t>
      </w:r>
      <w:r w:rsidRPr="00B0132F">
        <w:rPr>
          <w:color w:val="000000"/>
          <w:sz w:val="22"/>
          <w:szCs w:val="22"/>
        </w:rPr>
        <w:t xml:space="preserve">é en grande partie  </w:t>
      </w:r>
      <w:r w:rsidR="00017DB2" w:rsidRPr="00B0132F">
        <w:rPr>
          <w:color w:val="000000"/>
          <w:sz w:val="22"/>
          <w:szCs w:val="22"/>
        </w:rPr>
        <w:t>pour la réaffectation du personnel.</w:t>
      </w:r>
    </w:p>
    <w:p w:rsidR="00017DB2" w:rsidRPr="00B0132F" w:rsidRDefault="00017DB2" w:rsidP="00017DB2">
      <w:pPr>
        <w:pStyle w:val="Paragraphedeliste"/>
        <w:ind w:left="1429"/>
        <w:rPr>
          <w:rFonts w:ascii="Times New Roman" w:hAnsi="Times New Roman"/>
          <w:color w:val="000000"/>
        </w:rPr>
      </w:pPr>
    </w:p>
    <w:p w:rsidR="00E629E8" w:rsidRPr="00B0132F" w:rsidRDefault="00E629E8" w:rsidP="00E629E8">
      <w:pPr>
        <w:tabs>
          <w:tab w:val="left" w:pos="709"/>
          <w:tab w:val="num" w:pos="1320"/>
        </w:tabs>
        <w:spacing w:before="120"/>
        <w:ind w:left="709"/>
        <w:jc w:val="both"/>
        <w:rPr>
          <w:sz w:val="22"/>
          <w:szCs w:val="22"/>
        </w:rPr>
      </w:pPr>
      <w:r w:rsidRPr="00B0132F">
        <w:rPr>
          <w:sz w:val="22"/>
          <w:szCs w:val="22"/>
        </w:rPr>
        <w:t xml:space="preserve">SPIN. </w:t>
      </w:r>
      <w:r w:rsidR="00C71586" w:rsidRPr="00B0132F">
        <w:rPr>
          <w:sz w:val="22"/>
          <w:szCs w:val="22"/>
        </w:rPr>
        <w:t>(</w:t>
      </w:r>
      <w:r w:rsidR="00C71586" w:rsidRPr="00B0132F">
        <w:rPr>
          <w:b/>
          <w:sz w:val="22"/>
          <w:szCs w:val="22"/>
        </w:rPr>
        <w:t>C Tremblay</w:t>
      </w:r>
      <w:r w:rsidR="00BC1CF2" w:rsidRPr="00B0132F">
        <w:rPr>
          <w:b/>
          <w:sz w:val="22"/>
          <w:szCs w:val="22"/>
        </w:rPr>
        <w:t>, présidente</w:t>
      </w:r>
      <w:r w:rsidR="00C71586" w:rsidRPr="00B0132F">
        <w:rPr>
          <w:b/>
          <w:sz w:val="22"/>
          <w:szCs w:val="22"/>
        </w:rPr>
        <w:t>)</w:t>
      </w:r>
    </w:p>
    <w:p w:rsidR="00ED5E94" w:rsidRPr="00B0132F" w:rsidRDefault="00E629E8" w:rsidP="00581198">
      <w:pPr>
        <w:pStyle w:val="Paragraphedeliste"/>
        <w:numPr>
          <w:ilvl w:val="0"/>
          <w:numId w:val="15"/>
        </w:numPr>
        <w:tabs>
          <w:tab w:val="left" w:pos="709"/>
        </w:tabs>
        <w:spacing w:before="120"/>
        <w:jc w:val="both"/>
        <w:rPr>
          <w:rFonts w:ascii="Times New Roman" w:hAnsi="Times New Roman"/>
        </w:rPr>
      </w:pPr>
      <w:r w:rsidRPr="00B0132F">
        <w:rPr>
          <w:rFonts w:ascii="Times New Roman" w:hAnsi="Times New Roman"/>
        </w:rPr>
        <w:t xml:space="preserve">Dr. Villeneuve </w:t>
      </w:r>
      <w:r w:rsidR="00B0132F" w:rsidRPr="00B0132F">
        <w:rPr>
          <w:rFonts w:ascii="Times New Roman" w:hAnsi="Times New Roman"/>
        </w:rPr>
        <w:t>assure la liaison entre le</w:t>
      </w:r>
      <w:r w:rsidR="00BC1CF2" w:rsidRPr="00B0132F">
        <w:rPr>
          <w:rFonts w:ascii="Times New Roman" w:hAnsi="Times New Roman"/>
        </w:rPr>
        <w:t xml:space="preserve"> </w:t>
      </w:r>
      <w:r w:rsidR="00B0132F" w:rsidRPr="00B0132F">
        <w:rPr>
          <w:rFonts w:ascii="Times New Roman" w:hAnsi="Times New Roman"/>
        </w:rPr>
        <w:t>dossier surveillance et le CINQ.</w:t>
      </w:r>
    </w:p>
    <w:p w:rsidR="00E629E8" w:rsidRPr="00B0132F" w:rsidRDefault="00E629E8" w:rsidP="00BC1CF2">
      <w:pPr>
        <w:numPr>
          <w:ilvl w:val="0"/>
          <w:numId w:val="15"/>
        </w:numPr>
        <w:rPr>
          <w:sz w:val="22"/>
          <w:szCs w:val="22"/>
        </w:rPr>
      </w:pPr>
      <w:r w:rsidRPr="00B0132F">
        <w:rPr>
          <w:color w:val="000000"/>
          <w:sz w:val="22"/>
          <w:szCs w:val="22"/>
        </w:rPr>
        <w:t xml:space="preserve">L’accès aux données SPIN  par les établissements est présentement possible via </w:t>
      </w:r>
      <w:r w:rsidR="00581198" w:rsidRPr="00B0132F">
        <w:rPr>
          <w:color w:val="000000"/>
          <w:sz w:val="22"/>
          <w:szCs w:val="22"/>
        </w:rPr>
        <w:t>l’</w:t>
      </w:r>
      <w:r w:rsidRPr="00B0132F">
        <w:rPr>
          <w:color w:val="000000"/>
          <w:sz w:val="22"/>
          <w:szCs w:val="22"/>
        </w:rPr>
        <w:t>Infocentre. Les données sont disponibles en temps réel. Une formation sera</w:t>
      </w:r>
      <w:ins w:id="3" w:author="Georgiana Titeica" w:date="2015-07-08T13:49:00Z">
        <w:r w:rsidR="00A730E5" w:rsidRPr="00B0132F">
          <w:rPr>
            <w:color w:val="000000"/>
            <w:sz w:val="22"/>
            <w:szCs w:val="22"/>
          </w:rPr>
          <w:t xml:space="preserve"> </w:t>
        </w:r>
      </w:ins>
      <w:r w:rsidR="008C1D34" w:rsidRPr="00B0132F">
        <w:rPr>
          <w:color w:val="000000"/>
          <w:sz w:val="22"/>
          <w:szCs w:val="22"/>
        </w:rPr>
        <w:t>offerte aux DRSP en juin et aux équipes locales de PCI à l’automne</w:t>
      </w:r>
      <w:r w:rsidRPr="00B0132F">
        <w:rPr>
          <w:color w:val="000000"/>
          <w:sz w:val="22"/>
          <w:szCs w:val="22"/>
        </w:rPr>
        <w:t xml:space="preserve">. </w:t>
      </w:r>
      <w:r w:rsidR="00BC1CF2" w:rsidRPr="00B0132F">
        <w:rPr>
          <w:color w:val="000000"/>
          <w:sz w:val="22"/>
          <w:szCs w:val="22"/>
        </w:rPr>
        <w:t>Afin de mieux répondre aux besoins, il serait utile d’ajouter, pour les DACD,  une courbe des seuils attendus par installation</w:t>
      </w:r>
      <w:r w:rsidR="004A6707" w:rsidRPr="00B0132F">
        <w:rPr>
          <w:color w:val="000000"/>
          <w:sz w:val="22"/>
          <w:szCs w:val="22"/>
        </w:rPr>
        <w:t xml:space="preserve"> ainsi que les taux périodiques. </w:t>
      </w:r>
      <w:r w:rsidR="00BC1CF2" w:rsidRPr="00B0132F">
        <w:rPr>
          <w:color w:val="000000"/>
          <w:sz w:val="22"/>
          <w:szCs w:val="22"/>
        </w:rPr>
        <w:t xml:space="preserve"> </w:t>
      </w:r>
    </w:p>
    <w:p w:rsidR="00BC1CF2" w:rsidRPr="00B0132F" w:rsidRDefault="00BC1CF2" w:rsidP="00BC1CF2">
      <w:pPr>
        <w:pStyle w:val="Paragraphedeliste"/>
        <w:numPr>
          <w:ilvl w:val="0"/>
          <w:numId w:val="15"/>
        </w:numPr>
        <w:rPr>
          <w:rFonts w:ascii="Times New Roman" w:hAnsi="Times New Roman"/>
        </w:rPr>
      </w:pPr>
      <w:r w:rsidRPr="00B0132F">
        <w:rPr>
          <w:rFonts w:ascii="Times New Roman" w:hAnsi="Times New Roman"/>
        </w:rPr>
        <w:t>Protocoles et définitions</w:t>
      </w:r>
      <w:r w:rsidR="00581198" w:rsidRPr="00B0132F">
        <w:rPr>
          <w:rFonts w:ascii="Times New Roman" w:hAnsi="Times New Roman"/>
        </w:rPr>
        <w:t xml:space="preserve"> relatifs aux programmes </w:t>
      </w:r>
      <w:r w:rsidR="004A6707" w:rsidRPr="00B0132F">
        <w:rPr>
          <w:rFonts w:ascii="Times New Roman" w:hAnsi="Times New Roman"/>
        </w:rPr>
        <w:t xml:space="preserve"> seront  révis</w:t>
      </w:r>
      <w:r w:rsidR="004C69AE" w:rsidRPr="00B0132F">
        <w:rPr>
          <w:rFonts w:ascii="Times New Roman" w:hAnsi="Times New Roman"/>
        </w:rPr>
        <w:t>é</w:t>
      </w:r>
      <w:r w:rsidR="004A6707" w:rsidRPr="00B0132F">
        <w:rPr>
          <w:rFonts w:ascii="Times New Roman" w:hAnsi="Times New Roman"/>
        </w:rPr>
        <w:t xml:space="preserve">s d’ici l’automne  </w:t>
      </w:r>
      <w:r w:rsidRPr="00B0132F">
        <w:rPr>
          <w:rFonts w:ascii="Times New Roman" w:hAnsi="Times New Roman"/>
        </w:rPr>
        <w:t>pour les harmoniser entre eux de même qu’avec le NHSN et clarifier certains points.</w:t>
      </w:r>
    </w:p>
    <w:p w:rsidR="00E629E8" w:rsidRPr="00B0132F" w:rsidRDefault="00E629E8" w:rsidP="00E629E8">
      <w:pPr>
        <w:numPr>
          <w:ilvl w:val="0"/>
          <w:numId w:val="15"/>
        </w:numPr>
        <w:rPr>
          <w:sz w:val="22"/>
          <w:szCs w:val="22"/>
        </w:rPr>
      </w:pPr>
      <w:r w:rsidRPr="00B0132F">
        <w:rPr>
          <w:sz w:val="22"/>
          <w:szCs w:val="22"/>
        </w:rPr>
        <w:t>Résultats 2014-15</w:t>
      </w:r>
      <w:r w:rsidR="004A6707" w:rsidRPr="00B0132F">
        <w:rPr>
          <w:sz w:val="22"/>
          <w:szCs w:val="22"/>
        </w:rPr>
        <w:t xml:space="preserve"> des programmes de surveillance : d</w:t>
      </w:r>
      <w:r w:rsidRPr="00B0132F">
        <w:rPr>
          <w:sz w:val="22"/>
          <w:szCs w:val="22"/>
        </w:rPr>
        <w:t>onnées extraites le 20 mai</w:t>
      </w:r>
      <w:r w:rsidR="004A6707" w:rsidRPr="00B0132F">
        <w:rPr>
          <w:sz w:val="22"/>
          <w:szCs w:val="22"/>
        </w:rPr>
        <w:t xml:space="preserve"> avec un retard </w:t>
      </w:r>
      <w:r w:rsidRPr="00B0132F">
        <w:rPr>
          <w:sz w:val="22"/>
          <w:szCs w:val="22"/>
        </w:rPr>
        <w:t>car 20%</w:t>
      </w:r>
      <w:r w:rsidR="004A6707" w:rsidRPr="00B0132F">
        <w:rPr>
          <w:sz w:val="22"/>
          <w:szCs w:val="22"/>
        </w:rPr>
        <w:t xml:space="preserve"> des installations</w:t>
      </w:r>
      <w:r w:rsidRPr="00B0132F">
        <w:rPr>
          <w:sz w:val="22"/>
          <w:szCs w:val="22"/>
        </w:rPr>
        <w:t xml:space="preserve"> avaient </w:t>
      </w:r>
      <w:r w:rsidR="004C69AE" w:rsidRPr="00B0132F">
        <w:rPr>
          <w:sz w:val="22"/>
          <w:szCs w:val="22"/>
        </w:rPr>
        <w:t xml:space="preserve">des </w:t>
      </w:r>
      <w:r w:rsidRPr="00B0132F">
        <w:rPr>
          <w:sz w:val="22"/>
          <w:szCs w:val="22"/>
        </w:rPr>
        <w:t xml:space="preserve">données manquantes (tableau de confirmation de saisie des données non complété malgré </w:t>
      </w:r>
      <w:r w:rsidR="006D0E5D" w:rsidRPr="00B0132F">
        <w:rPr>
          <w:sz w:val="22"/>
          <w:szCs w:val="22"/>
        </w:rPr>
        <w:t xml:space="preserve">des </w:t>
      </w:r>
      <w:r w:rsidRPr="00B0132F">
        <w:rPr>
          <w:sz w:val="22"/>
          <w:szCs w:val="22"/>
        </w:rPr>
        <w:t>avis répétés).</w:t>
      </w:r>
      <w:r w:rsidR="004A6707" w:rsidRPr="00B0132F">
        <w:rPr>
          <w:sz w:val="22"/>
          <w:szCs w:val="22"/>
        </w:rPr>
        <w:t xml:space="preserve"> </w:t>
      </w:r>
      <w:r w:rsidR="008C1D34" w:rsidRPr="00B0132F">
        <w:rPr>
          <w:sz w:val="22"/>
          <w:szCs w:val="22"/>
        </w:rPr>
        <w:t>). Les rapports de chacun des programmes de surveillance ont été transmis à tous</w:t>
      </w:r>
      <w:r w:rsidR="00A730E5" w:rsidRPr="00B0132F">
        <w:rPr>
          <w:sz w:val="22"/>
          <w:szCs w:val="22"/>
        </w:rPr>
        <w:t xml:space="preserve"> les groupes SPIN le 29 mai et par la suite</w:t>
      </w:r>
      <w:r w:rsidR="008C1D34" w:rsidRPr="00B0132F">
        <w:rPr>
          <w:sz w:val="22"/>
          <w:szCs w:val="22"/>
        </w:rPr>
        <w:t xml:space="preserve"> aux membres du CINQ. Ils seront distribués </w:t>
      </w:r>
      <w:r w:rsidR="00A730E5" w:rsidRPr="00B0132F">
        <w:rPr>
          <w:sz w:val="22"/>
          <w:szCs w:val="22"/>
        </w:rPr>
        <w:t xml:space="preserve">aux équipes locales de PCI et </w:t>
      </w:r>
      <w:r w:rsidR="008C1D34" w:rsidRPr="00B0132F">
        <w:rPr>
          <w:sz w:val="22"/>
          <w:szCs w:val="22"/>
        </w:rPr>
        <w:t xml:space="preserve">déposés sur le site de l’INSPQ en juillet </w:t>
      </w:r>
    </w:p>
    <w:p w:rsidR="00B162AB" w:rsidRPr="00B0132F" w:rsidRDefault="00EB48B3" w:rsidP="00EB48B3">
      <w:pPr>
        <w:pStyle w:val="Paragraphedeliste"/>
        <w:numPr>
          <w:ilvl w:val="0"/>
          <w:numId w:val="15"/>
        </w:numPr>
        <w:rPr>
          <w:rFonts w:ascii="Times New Roman" w:hAnsi="Times New Roman"/>
        </w:rPr>
      </w:pPr>
      <w:r w:rsidRPr="00B0132F">
        <w:rPr>
          <w:rFonts w:ascii="Times New Roman" w:hAnsi="Times New Roman"/>
          <w:b/>
        </w:rPr>
        <w:t xml:space="preserve">Résultats 2014-2015 pour les </w:t>
      </w:r>
      <w:proofErr w:type="gramStart"/>
      <w:r w:rsidR="00E629E8" w:rsidRPr="00B0132F">
        <w:rPr>
          <w:rFonts w:ascii="Times New Roman" w:hAnsi="Times New Roman"/>
          <w:b/>
        </w:rPr>
        <w:t>DACD</w:t>
      </w:r>
      <w:r w:rsidRPr="00B0132F">
        <w:rPr>
          <w:rFonts w:ascii="Times New Roman" w:hAnsi="Times New Roman"/>
        </w:rPr>
        <w:t xml:space="preserve"> </w:t>
      </w:r>
      <w:r w:rsidR="004A6707" w:rsidRPr="00B0132F">
        <w:rPr>
          <w:rFonts w:ascii="Times New Roman" w:hAnsi="Times New Roman"/>
        </w:rPr>
        <w:t> :</w:t>
      </w:r>
      <w:proofErr w:type="gramEnd"/>
      <w:r w:rsidR="004A6707" w:rsidRPr="00B0132F">
        <w:rPr>
          <w:rFonts w:ascii="Times New Roman" w:hAnsi="Times New Roman"/>
        </w:rPr>
        <w:t xml:space="preserve"> </w:t>
      </w:r>
      <w:r w:rsidR="00E30A21" w:rsidRPr="00B0132F">
        <w:rPr>
          <w:rFonts w:ascii="Times New Roman" w:hAnsi="Times New Roman"/>
        </w:rPr>
        <w:t xml:space="preserve"> </w:t>
      </w:r>
    </w:p>
    <w:p w:rsidR="00B162AB" w:rsidRPr="00B0132F" w:rsidRDefault="00E629E8" w:rsidP="00B162AB">
      <w:pPr>
        <w:ind w:left="1418"/>
        <w:rPr>
          <w:sz w:val="22"/>
          <w:szCs w:val="22"/>
        </w:rPr>
      </w:pPr>
      <w:r w:rsidRPr="00B0132F">
        <w:rPr>
          <w:sz w:val="22"/>
          <w:szCs w:val="22"/>
        </w:rPr>
        <w:t xml:space="preserve">Taux </w:t>
      </w:r>
      <w:r w:rsidR="004A6707" w:rsidRPr="00B0132F">
        <w:rPr>
          <w:sz w:val="22"/>
          <w:szCs w:val="22"/>
        </w:rPr>
        <w:t xml:space="preserve">à </w:t>
      </w:r>
      <w:r w:rsidRPr="00B0132F">
        <w:rPr>
          <w:sz w:val="22"/>
          <w:szCs w:val="22"/>
        </w:rPr>
        <w:t xml:space="preserve">6.8 </w:t>
      </w:r>
      <w:r w:rsidR="004A6707" w:rsidRPr="00B0132F">
        <w:rPr>
          <w:sz w:val="22"/>
          <w:szCs w:val="22"/>
        </w:rPr>
        <w:t>par 10</w:t>
      </w:r>
      <w:r w:rsidR="00581198" w:rsidRPr="00B0132F">
        <w:rPr>
          <w:sz w:val="22"/>
          <w:szCs w:val="22"/>
        </w:rPr>
        <w:t> </w:t>
      </w:r>
      <w:r w:rsidR="004A6707" w:rsidRPr="00B0132F">
        <w:rPr>
          <w:sz w:val="22"/>
          <w:szCs w:val="22"/>
        </w:rPr>
        <w:t>000</w:t>
      </w:r>
      <w:r w:rsidR="00B0132F" w:rsidRPr="00B0132F">
        <w:rPr>
          <w:sz w:val="22"/>
          <w:szCs w:val="22"/>
        </w:rPr>
        <w:t xml:space="preserve"> jours-présence</w:t>
      </w:r>
      <w:r w:rsidR="00581198" w:rsidRPr="00B0132F">
        <w:rPr>
          <w:sz w:val="22"/>
          <w:szCs w:val="22"/>
        </w:rPr>
        <w:t>.</w:t>
      </w:r>
      <w:r w:rsidR="00EB48B3" w:rsidRPr="00B0132F">
        <w:rPr>
          <w:sz w:val="22"/>
          <w:szCs w:val="22"/>
        </w:rPr>
        <w:t>,</w:t>
      </w:r>
      <w:r w:rsidR="004A6707" w:rsidRPr="00B0132F">
        <w:rPr>
          <w:sz w:val="22"/>
          <w:szCs w:val="22"/>
        </w:rPr>
        <w:t xml:space="preserve"> </w:t>
      </w:r>
      <w:r w:rsidRPr="00B0132F">
        <w:rPr>
          <w:sz w:val="22"/>
          <w:szCs w:val="22"/>
        </w:rPr>
        <w:t>significativement en baisse comparativement à 2013-14</w:t>
      </w:r>
      <w:r w:rsidR="00E30A21" w:rsidRPr="00B0132F">
        <w:rPr>
          <w:sz w:val="22"/>
          <w:szCs w:val="22"/>
        </w:rPr>
        <w:t>.</w:t>
      </w:r>
      <w:r w:rsidR="004A6707" w:rsidRPr="00B0132F">
        <w:rPr>
          <w:sz w:val="22"/>
          <w:szCs w:val="22"/>
        </w:rPr>
        <w:t xml:space="preserve"> </w:t>
      </w:r>
      <w:r w:rsidRPr="00B0132F">
        <w:rPr>
          <w:sz w:val="22"/>
          <w:szCs w:val="22"/>
        </w:rPr>
        <w:t>Dans l’analyse par période, le seuil d’excès de cas établi au 75</w:t>
      </w:r>
      <w:r w:rsidRPr="00B0132F">
        <w:rPr>
          <w:sz w:val="22"/>
          <w:szCs w:val="22"/>
          <w:vertAlign w:val="superscript"/>
        </w:rPr>
        <w:t>ème</w:t>
      </w:r>
      <w:r w:rsidRPr="00B0132F">
        <w:rPr>
          <w:sz w:val="22"/>
          <w:szCs w:val="22"/>
        </w:rPr>
        <w:t xml:space="preserve"> percentile n’a jamais été dépassé.</w:t>
      </w:r>
      <w:r w:rsidR="00E30A21" w:rsidRPr="00B0132F">
        <w:rPr>
          <w:sz w:val="22"/>
          <w:szCs w:val="22"/>
        </w:rPr>
        <w:t xml:space="preserve"> </w:t>
      </w:r>
      <w:r w:rsidR="004A6707" w:rsidRPr="00B0132F">
        <w:rPr>
          <w:sz w:val="22"/>
          <w:szCs w:val="22"/>
        </w:rPr>
        <w:t>Le taux est s</w:t>
      </w:r>
      <w:r w:rsidRPr="00B0132F">
        <w:rPr>
          <w:sz w:val="22"/>
          <w:szCs w:val="22"/>
        </w:rPr>
        <w:t xml:space="preserve">ignificativement plus élevé dans les </w:t>
      </w:r>
      <w:r w:rsidR="006D0E5D" w:rsidRPr="00B0132F">
        <w:rPr>
          <w:sz w:val="22"/>
          <w:szCs w:val="22"/>
        </w:rPr>
        <w:t xml:space="preserve">installations </w:t>
      </w:r>
      <w:r w:rsidRPr="00B0132F">
        <w:rPr>
          <w:sz w:val="22"/>
          <w:szCs w:val="22"/>
        </w:rPr>
        <w:t xml:space="preserve">de plus de 100 lits, et </w:t>
      </w:r>
      <w:r w:rsidR="004A6707" w:rsidRPr="00B0132F">
        <w:rPr>
          <w:sz w:val="22"/>
          <w:szCs w:val="22"/>
        </w:rPr>
        <w:t xml:space="preserve">encore plus </w:t>
      </w:r>
      <w:r w:rsidR="006D0E5D" w:rsidRPr="00B0132F">
        <w:rPr>
          <w:sz w:val="22"/>
          <w:szCs w:val="22"/>
        </w:rPr>
        <w:t xml:space="preserve">dans celles de </w:t>
      </w:r>
      <w:r w:rsidRPr="00B0132F">
        <w:rPr>
          <w:sz w:val="22"/>
          <w:szCs w:val="22"/>
        </w:rPr>
        <w:t>250 lits</w:t>
      </w:r>
      <w:r w:rsidR="006D0E5D" w:rsidRPr="00B0132F">
        <w:rPr>
          <w:sz w:val="22"/>
          <w:szCs w:val="22"/>
        </w:rPr>
        <w:t>,</w:t>
      </w:r>
      <w:r w:rsidRPr="00B0132F">
        <w:rPr>
          <w:sz w:val="22"/>
          <w:szCs w:val="22"/>
        </w:rPr>
        <w:t xml:space="preserve"> quel</w:t>
      </w:r>
      <w:r w:rsidR="00A730E5" w:rsidRPr="00B0132F">
        <w:rPr>
          <w:sz w:val="22"/>
          <w:szCs w:val="22"/>
        </w:rPr>
        <w:t>le</w:t>
      </w:r>
      <w:r w:rsidRPr="00B0132F">
        <w:rPr>
          <w:sz w:val="22"/>
          <w:szCs w:val="22"/>
        </w:rPr>
        <w:t xml:space="preserve"> que soit la proportion de clientèle de plus de 65 ans</w:t>
      </w:r>
      <w:r w:rsidR="00E30A21" w:rsidRPr="00B0132F">
        <w:rPr>
          <w:sz w:val="22"/>
          <w:szCs w:val="22"/>
        </w:rPr>
        <w:t xml:space="preserve">. </w:t>
      </w:r>
      <w:r w:rsidR="006D0E5D" w:rsidRPr="00B0132F">
        <w:rPr>
          <w:sz w:val="22"/>
          <w:szCs w:val="22"/>
        </w:rPr>
        <w:t xml:space="preserve">Les installations ayant une </w:t>
      </w:r>
      <w:r w:rsidRPr="00B0132F">
        <w:rPr>
          <w:sz w:val="22"/>
          <w:szCs w:val="22"/>
        </w:rPr>
        <w:t xml:space="preserve"> mission universitaire </w:t>
      </w:r>
      <w:r w:rsidR="006D0E5D" w:rsidRPr="00B0132F">
        <w:rPr>
          <w:sz w:val="22"/>
          <w:szCs w:val="22"/>
        </w:rPr>
        <w:t xml:space="preserve">présentent un taux </w:t>
      </w:r>
      <w:r w:rsidRPr="00B0132F">
        <w:rPr>
          <w:sz w:val="22"/>
          <w:szCs w:val="22"/>
        </w:rPr>
        <w:t>légèrement plus élevé mais de façon moindre qu’antérieurement</w:t>
      </w:r>
      <w:r w:rsidR="006D0E5D" w:rsidRPr="00B0132F">
        <w:rPr>
          <w:sz w:val="22"/>
          <w:szCs w:val="22"/>
        </w:rPr>
        <w:t xml:space="preserve"> (rapport de taux </w:t>
      </w:r>
      <w:proofErr w:type="spellStart"/>
      <w:r w:rsidR="006D0E5D" w:rsidRPr="00B0132F">
        <w:rPr>
          <w:sz w:val="22"/>
          <w:szCs w:val="22"/>
        </w:rPr>
        <w:t>univarié</w:t>
      </w:r>
      <w:proofErr w:type="spellEnd"/>
      <w:r w:rsidR="006D0E5D" w:rsidRPr="00B0132F">
        <w:rPr>
          <w:sz w:val="22"/>
          <w:szCs w:val="22"/>
        </w:rPr>
        <w:t xml:space="preserve"> de 1.2). </w:t>
      </w:r>
    </w:p>
    <w:p w:rsidR="006D0E5D" w:rsidRPr="00B0132F" w:rsidRDefault="006D0E5D" w:rsidP="00B162AB">
      <w:pPr>
        <w:ind w:left="1418"/>
        <w:rPr>
          <w:sz w:val="22"/>
          <w:szCs w:val="22"/>
        </w:rPr>
      </w:pPr>
      <w:r w:rsidRPr="00B0132F">
        <w:rPr>
          <w:sz w:val="22"/>
          <w:szCs w:val="22"/>
        </w:rPr>
        <w:t xml:space="preserve">14.7% </w:t>
      </w:r>
      <w:r w:rsidR="00EB48B3" w:rsidRPr="00B0132F">
        <w:rPr>
          <w:sz w:val="22"/>
          <w:szCs w:val="22"/>
        </w:rPr>
        <w:t xml:space="preserve">des DACD </w:t>
      </w:r>
      <w:r w:rsidRPr="00B0132F">
        <w:rPr>
          <w:sz w:val="22"/>
          <w:szCs w:val="22"/>
        </w:rPr>
        <w:t>ne sont pas relié</w:t>
      </w:r>
      <w:r w:rsidR="00B0132F" w:rsidRPr="00B0132F">
        <w:rPr>
          <w:sz w:val="22"/>
          <w:szCs w:val="22"/>
        </w:rPr>
        <w:t>e</w:t>
      </w:r>
      <w:r w:rsidRPr="00B0132F">
        <w:rPr>
          <w:sz w:val="22"/>
          <w:szCs w:val="22"/>
        </w:rPr>
        <w:t>s  aux milieux de soins.</w:t>
      </w:r>
    </w:p>
    <w:p w:rsidR="00E30A21" w:rsidRPr="00B0132F" w:rsidRDefault="006D0E5D" w:rsidP="006D0E5D">
      <w:pPr>
        <w:ind w:left="1418"/>
        <w:rPr>
          <w:sz w:val="22"/>
          <w:szCs w:val="22"/>
        </w:rPr>
      </w:pPr>
      <w:r w:rsidRPr="00B0132F">
        <w:rPr>
          <w:sz w:val="22"/>
          <w:szCs w:val="22"/>
        </w:rPr>
        <w:t>Complications :</w:t>
      </w:r>
      <w:r w:rsidR="00E629E8" w:rsidRPr="00B0132F">
        <w:rPr>
          <w:sz w:val="22"/>
          <w:szCs w:val="22"/>
        </w:rPr>
        <w:t xml:space="preserve"> </w:t>
      </w:r>
    </w:p>
    <w:p w:rsidR="006D0E5D" w:rsidRPr="00B0132F" w:rsidRDefault="006D0E5D" w:rsidP="006D0E5D">
      <w:pPr>
        <w:pStyle w:val="Paragraphedeliste"/>
        <w:numPr>
          <w:ilvl w:val="1"/>
          <w:numId w:val="15"/>
        </w:numPr>
        <w:rPr>
          <w:rFonts w:ascii="Times New Roman" w:hAnsi="Times New Roman"/>
        </w:rPr>
      </w:pPr>
      <w:r w:rsidRPr="00B0132F">
        <w:rPr>
          <w:rFonts w:ascii="Times New Roman" w:hAnsi="Times New Roman"/>
        </w:rPr>
        <w:t>18.6% décès</w:t>
      </w:r>
    </w:p>
    <w:p w:rsidR="006D0E5D" w:rsidRPr="00B0132F" w:rsidRDefault="006D0E5D" w:rsidP="006D0E5D">
      <w:pPr>
        <w:pStyle w:val="Paragraphedeliste"/>
        <w:numPr>
          <w:ilvl w:val="1"/>
          <w:numId w:val="15"/>
        </w:numPr>
        <w:rPr>
          <w:rFonts w:ascii="Times New Roman" w:hAnsi="Times New Roman"/>
        </w:rPr>
      </w:pPr>
      <w:r w:rsidRPr="00B0132F">
        <w:rPr>
          <w:rFonts w:ascii="Times New Roman" w:hAnsi="Times New Roman"/>
        </w:rPr>
        <w:t>1.2% colectomies</w:t>
      </w:r>
    </w:p>
    <w:p w:rsidR="00B162AB" w:rsidRPr="00B0132F" w:rsidRDefault="006D0E5D" w:rsidP="00EB48B3">
      <w:pPr>
        <w:ind w:left="1418"/>
        <w:rPr>
          <w:sz w:val="22"/>
          <w:szCs w:val="22"/>
        </w:rPr>
      </w:pPr>
      <w:r w:rsidRPr="00B0132F">
        <w:rPr>
          <w:sz w:val="22"/>
          <w:szCs w:val="22"/>
        </w:rPr>
        <w:t xml:space="preserve">Coûts reliés à ces infections : environ 50M $ (5004 cas x  10 000$/ cas). </w:t>
      </w:r>
    </w:p>
    <w:p w:rsidR="00E30A21" w:rsidRPr="00B0132F" w:rsidRDefault="006D0E5D" w:rsidP="00EB48B3">
      <w:pPr>
        <w:ind w:left="1418"/>
        <w:rPr>
          <w:sz w:val="22"/>
          <w:szCs w:val="22"/>
        </w:rPr>
      </w:pPr>
      <w:r w:rsidRPr="00B0132F">
        <w:rPr>
          <w:sz w:val="22"/>
          <w:szCs w:val="22"/>
        </w:rPr>
        <w:t xml:space="preserve">Tel que précisé </w:t>
      </w:r>
      <w:r w:rsidR="00EB48B3" w:rsidRPr="00B0132F">
        <w:rPr>
          <w:sz w:val="22"/>
          <w:szCs w:val="22"/>
        </w:rPr>
        <w:t>au point 39.5, l’</w:t>
      </w:r>
      <w:proofErr w:type="spellStart"/>
      <w:r w:rsidR="00EB48B3" w:rsidRPr="00B0132F">
        <w:rPr>
          <w:sz w:val="22"/>
          <w:szCs w:val="22"/>
        </w:rPr>
        <w:t>antibiogouvernance</w:t>
      </w:r>
      <w:proofErr w:type="spellEnd"/>
      <w:r w:rsidR="00EB48B3" w:rsidRPr="00B0132F">
        <w:rPr>
          <w:sz w:val="22"/>
          <w:szCs w:val="22"/>
        </w:rPr>
        <w:t xml:space="preserve"> est l’</w:t>
      </w:r>
      <w:r w:rsidR="00E30A21" w:rsidRPr="00B0132F">
        <w:rPr>
          <w:sz w:val="22"/>
          <w:szCs w:val="22"/>
        </w:rPr>
        <w:t>é</w:t>
      </w:r>
      <w:r w:rsidR="00E629E8" w:rsidRPr="00B0132F">
        <w:rPr>
          <w:sz w:val="22"/>
          <w:szCs w:val="22"/>
        </w:rPr>
        <w:t xml:space="preserve">lément faible dans </w:t>
      </w:r>
      <w:r w:rsidR="00EB48B3" w:rsidRPr="00B0132F">
        <w:rPr>
          <w:sz w:val="22"/>
          <w:szCs w:val="22"/>
        </w:rPr>
        <w:t xml:space="preserve">les </w:t>
      </w:r>
      <w:r w:rsidR="00E629E8" w:rsidRPr="00B0132F">
        <w:rPr>
          <w:sz w:val="22"/>
          <w:szCs w:val="22"/>
        </w:rPr>
        <w:t xml:space="preserve">mesures de </w:t>
      </w:r>
      <w:r w:rsidR="00EB48B3" w:rsidRPr="00B0132F">
        <w:rPr>
          <w:sz w:val="22"/>
          <w:szCs w:val="22"/>
        </w:rPr>
        <w:t xml:space="preserve">prévention et </w:t>
      </w:r>
      <w:r w:rsidR="00E629E8" w:rsidRPr="00B0132F">
        <w:rPr>
          <w:sz w:val="22"/>
          <w:szCs w:val="22"/>
        </w:rPr>
        <w:t>contrôle</w:t>
      </w:r>
      <w:r w:rsidR="00581198" w:rsidRPr="00B0132F">
        <w:rPr>
          <w:sz w:val="22"/>
          <w:szCs w:val="22"/>
        </w:rPr>
        <w:t xml:space="preserve"> des DACD</w:t>
      </w:r>
      <w:r w:rsidR="00EB48B3" w:rsidRPr="00B0132F">
        <w:rPr>
          <w:sz w:val="22"/>
          <w:szCs w:val="22"/>
        </w:rPr>
        <w:t>.</w:t>
      </w:r>
      <w:r w:rsidR="00E629E8" w:rsidRPr="00B0132F">
        <w:rPr>
          <w:sz w:val="22"/>
          <w:szCs w:val="22"/>
        </w:rPr>
        <w:t xml:space="preserve"> </w:t>
      </w:r>
    </w:p>
    <w:p w:rsidR="00B162AB" w:rsidRPr="00B0132F" w:rsidRDefault="00B162AB" w:rsidP="00090AC2">
      <w:pPr>
        <w:pStyle w:val="Paragraphedeliste"/>
        <w:numPr>
          <w:ilvl w:val="0"/>
          <w:numId w:val="16"/>
        </w:numPr>
        <w:tabs>
          <w:tab w:val="left" w:pos="851"/>
        </w:tabs>
        <w:ind w:left="1418" w:hanging="284"/>
        <w:rPr>
          <w:rFonts w:ascii="Times New Roman" w:hAnsi="Times New Roman"/>
        </w:rPr>
      </w:pPr>
      <w:r w:rsidRPr="00B0132F">
        <w:rPr>
          <w:rFonts w:ascii="Times New Roman" w:hAnsi="Times New Roman"/>
          <w:b/>
        </w:rPr>
        <w:t xml:space="preserve">Résultats 2014-2015 du programme </w:t>
      </w:r>
      <w:r w:rsidR="00E629E8" w:rsidRPr="00B0132F">
        <w:rPr>
          <w:rFonts w:ascii="Times New Roman" w:hAnsi="Times New Roman"/>
          <w:b/>
        </w:rPr>
        <w:t>ERV</w:t>
      </w:r>
      <w:r w:rsidR="00E30A21" w:rsidRPr="00B0132F">
        <w:rPr>
          <w:rFonts w:ascii="Times New Roman" w:hAnsi="Times New Roman"/>
          <w:b/>
        </w:rPr>
        <w:t>.</w:t>
      </w:r>
      <w:r w:rsidR="00E30A21" w:rsidRPr="00B0132F">
        <w:rPr>
          <w:rFonts w:ascii="Times New Roman" w:hAnsi="Times New Roman"/>
        </w:rPr>
        <w:t xml:space="preserve"> </w:t>
      </w:r>
    </w:p>
    <w:p w:rsidR="00E30A21" w:rsidRPr="00B162AB" w:rsidRDefault="00E629E8" w:rsidP="00B162AB">
      <w:pPr>
        <w:tabs>
          <w:tab w:val="left" w:pos="851"/>
        </w:tabs>
        <w:ind w:left="1418"/>
      </w:pPr>
      <w:r w:rsidRPr="00B162AB">
        <w:lastRenderedPageBreak/>
        <w:t xml:space="preserve">Stabilisation </w:t>
      </w:r>
      <w:r w:rsidR="00EB48B3" w:rsidRPr="00B162AB">
        <w:t xml:space="preserve">du </w:t>
      </w:r>
      <w:r w:rsidRPr="00B162AB">
        <w:t>nombre de</w:t>
      </w:r>
      <w:r w:rsidR="00EB48B3" w:rsidRPr="00B162AB">
        <w:t xml:space="preserve"> colonisation à</w:t>
      </w:r>
      <w:r w:rsidRPr="00B162AB">
        <w:t xml:space="preserve"> 5317 cas pour un taux d’incidence  de 11 par 10,000</w:t>
      </w:r>
      <w:r w:rsidR="00EB48B3" w:rsidRPr="00B162AB">
        <w:t xml:space="preserve"> </w:t>
      </w:r>
      <w:proofErr w:type="spellStart"/>
      <w:r w:rsidRPr="00B162AB">
        <w:t>jp</w:t>
      </w:r>
      <w:proofErr w:type="spellEnd"/>
      <w:r w:rsidR="00EB48B3" w:rsidRPr="00B162AB">
        <w:t>.</w:t>
      </w:r>
      <w:r w:rsidRPr="00B162AB">
        <w:t xml:space="preserve">  Taux plus élevé dans la région de Montréal</w:t>
      </w:r>
      <w:r w:rsidR="00EB48B3" w:rsidRPr="00B162AB">
        <w:t xml:space="preserve">. On a dénombré </w:t>
      </w:r>
      <w:r w:rsidRPr="00B162AB">
        <w:t>103 infections (2%) dont 34 bactériémies (33%) et 15.5% décès parmi les patients infectés</w:t>
      </w:r>
      <w:r w:rsidR="00E30A21" w:rsidRPr="00B162AB">
        <w:t xml:space="preserve">. </w:t>
      </w:r>
      <w:r w:rsidRPr="00B162AB">
        <w:t xml:space="preserve">Toujours beaucoup de dépistage, en moyenne 1.16 par admission </w:t>
      </w:r>
      <w:r w:rsidR="00A730E5" w:rsidRPr="00A730E5">
        <w:t xml:space="preserve"> </w:t>
      </w:r>
      <w:r w:rsidR="00A730E5">
        <w:t>Les t</w:t>
      </w:r>
      <w:r w:rsidR="00A730E5" w:rsidRPr="00B162AB">
        <w:t xml:space="preserve">aux d’infections nosocomiales </w:t>
      </w:r>
      <w:r w:rsidR="00A730E5">
        <w:t xml:space="preserve">sont </w:t>
      </w:r>
      <w:r w:rsidR="00A730E5" w:rsidRPr="00B162AB">
        <w:t>plus élevés</w:t>
      </w:r>
      <w:r w:rsidR="00A730E5">
        <w:t xml:space="preserve"> dans les milieux où il se fait moins de dépistage</w:t>
      </w:r>
      <w:r w:rsidR="00A730E5" w:rsidRPr="00B162AB">
        <w:t>.</w:t>
      </w:r>
    </w:p>
    <w:p w:rsidR="004A6707" w:rsidRPr="004A6707" w:rsidRDefault="004A6707" w:rsidP="004A6707">
      <w:pPr>
        <w:tabs>
          <w:tab w:val="left" w:pos="851"/>
        </w:tabs>
      </w:pPr>
    </w:p>
    <w:p w:rsidR="00B162AB" w:rsidRPr="00B0132F" w:rsidRDefault="00B162AB" w:rsidP="00090AC2">
      <w:pPr>
        <w:pStyle w:val="Paragraphedeliste"/>
        <w:numPr>
          <w:ilvl w:val="0"/>
          <w:numId w:val="16"/>
        </w:numPr>
        <w:ind w:left="1418" w:hanging="284"/>
        <w:rPr>
          <w:rFonts w:ascii="Times New Roman" w:hAnsi="Times New Roman"/>
        </w:rPr>
      </w:pPr>
      <w:r w:rsidRPr="00B0132F">
        <w:rPr>
          <w:rFonts w:ascii="Times New Roman" w:hAnsi="Times New Roman"/>
          <w:b/>
        </w:rPr>
        <w:t xml:space="preserve">Résultats 2014-2015 du programme </w:t>
      </w:r>
      <w:r w:rsidR="00E629E8" w:rsidRPr="00B0132F">
        <w:rPr>
          <w:rFonts w:ascii="Times New Roman" w:hAnsi="Times New Roman"/>
          <w:b/>
        </w:rPr>
        <w:t>BGNPC</w:t>
      </w:r>
      <w:r w:rsidR="00E30A21" w:rsidRPr="00B0132F">
        <w:rPr>
          <w:rFonts w:ascii="Times New Roman" w:hAnsi="Times New Roman"/>
        </w:rPr>
        <w:t>.</w:t>
      </w:r>
    </w:p>
    <w:p w:rsidR="00B162AB" w:rsidRPr="00B0132F" w:rsidRDefault="00E629E8" w:rsidP="00B162AB">
      <w:pPr>
        <w:ind w:left="1418"/>
        <w:rPr>
          <w:sz w:val="22"/>
          <w:szCs w:val="22"/>
        </w:rPr>
      </w:pPr>
      <w:r w:rsidRPr="00B0132F">
        <w:rPr>
          <w:sz w:val="22"/>
          <w:szCs w:val="22"/>
        </w:rPr>
        <w:t>Premier rapport</w:t>
      </w:r>
      <w:r w:rsidR="00EB48B3" w:rsidRPr="00B0132F">
        <w:rPr>
          <w:sz w:val="22"/>
          <w:szCs w:val="22"/>
        </w:rPr>
        <w:t xml:space="preserve"> de ce programme qui, bien qu’il ne soit pas obligatoire</w:t>
      </w:r>
      <w:r w:rsidR="00B162AB" w:rsidRPr="00B0132F">
        <w:rPr>
          <w:sz w:val="22"/>
          <w:szCs w:val="22"/>
        </w:rPr>
        <w:t>,</w:t>
      </w:r>
      <w:r w:rsidR="00EB48B3" w:rsidRPr="00B0132F">
        <w:rPr>
          <w:sz w:val="22"/>
          <w:szCs w:val="22"/>
        </w:rPr>
        <w:t xml:space="preserve"> obtient  la participation de </w:t>
      </w:r>
      <w:r w:rsidR="00B162AB" w:rsidRPr="00B0132F">
        <w:rPr>
          <w:sz w:val="22"/>
          <w:szCs w:val="22"/>
        </w:rPr>
        <w:t>62 installation</w:t>
      </w:r>
      <w:r w:rsidR="00E3449F" w:rsidRPr="00B0132F">
        <w:rPr>
          <w:sz w:val="22"/>
          <w:szCs w:val="22"/>
        </w:rPr>
        <w:t>s</w:t>
      </w:r>
      <w:r w:rsidR="007A338B" w:rsidRPr="00B0132F">
        <w:rPr>
          <w:sz w:val="22"/>
          <w:szCs w:val="22"/>
        </w:rPr>
        <w:t xml:space="preserve"> sur 89</w:t>
      </w:r>
      <w:r w:rsidR="00B162AB" w:rsidRPr="00B0132F">
        <w:rPr>
          <w:sz w:val="22"/>
          <w:szCs w:val="22"/>
        </w:rPr>
        <w:t xml:space="preserve">. On observe </w:t>
      </w:r>
      <w:r w:rsidR="00165002" w:rsidRPr="00B0132F">
        <w:rPr>
          <w:sz w:val="22"/>
          <w:szCs w:val="22"/>
        </w:rPr>
        <w:t xml:space="preserve"> </w:t>
      </w:r>
      <w:r w:rsidRPr="00B0132F">
        <w:rPr>
          <w:sz w:val="22"/>
          <w:szCs w:val="22"/>
        </w:rPr>
        <w:t>67 colonisations dont 14 infections d’origine diverses</w:t>
      </w:r>
      <w:r w:rsidR="00A819C9" w:rsidRPr="00B0132F">
        <w:rPr>
          <w:sz w:val="22"/>
          <w:szCs w:val="22"/>
        </w:rPr>
        <w:t xml:space="preserve"> dont </w:t>
      </w:r>
      <w:r w:rsidRPr="00B0132F">
        <w:rPr>
          <w:sz w:val="22"/>
          <w:szCs w:val="22"/>
        </w:rPr>
        <w:t xml:space="preserve"> 2 bactériémies</w:t>
      </w:r>
      <w:r w:rsidR="00E30A21" w:rsidRPr="00B0132F">
        <w:rPr>
          <w:sz w:val="22"/>
          <w:szCs w:val="22"/>
        </w:rPr>
        <w:t xml:space="preserve">. </w:t>
      </w:r>
      <w:r w:rsidR="00A730E5" w:rsidRPr="00B0132F">
        <w:rPr>
          <w:sz w:val="22"/>
          <w:szCs w:val="22"/>
        </w:rPr>
        <w:t xml:space="preserve">De façon étonnante, 90% des cas sont nosocomiaux. </w:t>
      </w:r>
      <w:proofErr w:type="gramStart"/>
      <w:r w:rsidR="00A730E5" w:rsidRPr="00B0132F">
        <w:rPr>
          <w:sz w:val="22"/>
          <w:szCs w:val="22"/>
        </w:rPr>
        <w:t>dont</w:t>
      </w:r>
      <w:proofErr w:type="gramEnd"/>
      <w:r w:rsidR="00B162AB" w:rsidRPr="00B0132F">
        <w:rPr>
          <w:sz w:val="22"/>
          <w:szCs w:val="22"/>
        </w:rPr>
        <w:t xml:space="preserve"> le lien </w:t>
      </w:r>
      <w:r w:rsidR="00A730E5" w:rsidRPr="00B0132F">
        <w:rPr>
          <w:sz w:val="22"/>
          <w:szCs w:val="22"/>
        </w:rPr>
        <w:t xml:space="preserve">est </w:t>
      </w:r>
      <w:r w:rsidR="00B162AB" w:rsidRPr="00B0132F">
        <w:rPr>
          <w:sz w:val="22"/>
          <w:szCs w:val="22"/>
        </w:rPr>
        <w:t>difficile à établir</w:t>
      </w:r>
      <w:r w:rsidR="00E30A21" w:rsidRPr="00B0132F">
        <w:rPr>
          <w:sz w:val="22"/>
          <w:szCs w:val="22"/>
        </w:rPr>
        <w:t xml:space="preserve">. </w:t>
      </w:r>
      <w:r w:rsidR="00B162AB" w:rsidRPr="00B0132F">
        <w:rPr>
          <w:sz w:val="22"/>
          <w:szCs w:val="22"/>
        </w:rPr>
        <w:t xml:space="preserve"> Le taux de dépistage de 0,092 par admission est </w:t>
      </w:r>
      <w:r w:rsidRPr="00B0132F">
        <w:rPr>
          <w:sz w:val="22"/>
          <w:szCs w:val="22"/>
        </w:rPr>
        <w:t xml:space="preserve"> insuffisant</w:t>
      </w:r>
      <w:r w:rsidR="00B162AB" w:rsidRPr="00B0132F">
        <w:rPr>
          <w:sz w:val="22"/>
          <w:szCs w:val="22"/>
        </w:rPr>
        <w:t xml:space="preserve"> mais un p</w:t>
      </w:r>
      <w:r w:rsidRPr="00B0132F">
        <w:rPr>
          <w:sz w:val="22"/>
          <w:szCs w:val="22"/>
        </w:rPr>
        <w:t xml:space="preserve">rotocole </w:t>
      </w:r>
      <w:r w:rsidR="00B162AB" w:rsidRPr="00B0132F">
        <w:rPr>
          <w:sz w:val="22"/>
          <w:szCs w:val="22"/>
        </w:rPr>
        <w:t xml:space="preserve">de laboratoire </w:t>
      </w:r>
      <w:r w:rsidR="007A338B" w:rsidRPr="00B0132F">
        <w:rPr>
          <w:sz w:val="22"/>
          <w:szCs w:val="22"/>
        </w:rPr>
        <w:t xml:space="preserve">à venir de </w:t>
      </w:r>
      <w:r w:rsidR="00B162AB" w:rsidRPr="00B0132F">
        <w:rPr>
          <w:sz w:val="22"/>
          <w:szCs w:val="22"/>
        </w:rPr>
        <w:t>l’</w:t>
      </w:r>
      <w:r w:rsidRPr="00B0132F">
        <w:rPr>
          <w:sz w:val="22"/>
          <w:szCs w:val="22"/>
        </w:rPr>
        <w:t xml:space="preserve">AMMIQ </w:t>
      </w:r>
      <w:r w:rsidR="00B162AB" w:rsidRPr="00B0132F">
        <w:rPr>
          <w:sz w:val="22"/>
          <w:szCs w:val="22"/>
        </w:rPr>
        <w:t>influencera certainement le nombre de dépistage</w:t>
      </w:r>
      <w:r w:rsidR="00BD4731" w:rsidRPr="00B0132F">
        <w:rPr>
          <w:sz w:val="22"/>
          <w:szCs w:val="22"/>
        </w:rPr>
        <w:t xml:space="preserve"> </w:t>
      </w:r>
      <w:r w:rsidR="00B162AB" w:rsidRPr="00B0132F">
        <w:rPr>
          <w:sz w:val="22"/>
          <w:szCs w:val="22"/>
        </w:rPr>
        <w:t>(augmentation)</w:t>
      </w:r>
      <w:r w:rsidR="009C254F" w:rsidRPr="00B0132F">
        <w:rPr>
          <w:sz w:val="22"/>
          <w:szCs w:val="22"/>
        </w:rPr>
        <w:t xml:space="preserve">. </w:t>
      </w:r>
    </w:p>
    <w:p w:rsidR="00BD4731" w:rsidRPr="00B0132F" w:rsidRDefault="00BD4731" w:rsidP="00BD4731">
      <w:pPr>
        <w:ind w:left="1418"/>
        <w:rPr>
          <w:sz w:val="22"/>
          <w:szCs w:val="22"/>
        </w:rPr>
      </w:pPr>
      <w:r w:rsidRPr="00B0132F">
        <w:rPr>
          <w:sz w:val="22"/>
          <w:szCs w:val="22"/>
        </w:rPr>
        <w:t>Le p</w:t>
      </w:r>
      <w:r w:rsidR="00E629E8" w:rsidRPr="00B0132F">
        <w:rPr>
          <w:sz w:val="22"/>
          <w:szCs w:val="22"/>
        </w:rPr>
        <w:t xml:space="preserve">rotocole </w:t>
      </w:r>
      <w:r w:rsidRPr="00B0132F">
        <w:rPr>
          <w:sz w:val="22"/>
          <w:szCs w:val="22"/>
        </w:rPr>
        <w:t xml:space="preserve">du programme est </w:t>
      </w:r>
      <w:r w:rsidR="00E629E8" w:rsidRPr="00B0132F">
        <w:rPr>
          <w:sz w:val="22"/>
          <w:szCs w:val="22"/>
        </w:rPr>
        <w:t xml:space="preserve">à réévaluer car </w:t>
      </w:r>
      <w:r w:rsidRPr="00B0132F">
        <w:rPr>
          <w:sz w:val="22"/>
          <w:szCs w:val="22"/>
        </w:rPr>
        <w:t xml:space="preserve">il compte </w:t>
      </w:r>
      <w:r w:rsidR="00E629E8" w:rsidRPr="00B0132F">
        <w:rPr>
          <w:sz w:val="22"/>
          <w:szCs w:val="22"/>
        </w:rPr>
        <w:t>peu de questions sur les aspects de</w:t>
      </w:r>
      <w:r w:rsidR="00A819C9" w:rsidRPr="00B0132F">
        <w:rPr>
          <w:sz w:val="22"/>
          <w:szCs w:val="22"/>
        </w:rPr>
        <w:t xml:space="preserve"> la </w:t>
      </w:r>
      <w:r w:rsidR="00E629E8" w:rsidRPr="00B0132F">
        <w:rPr>
          <w:sz w:val="22"/>
          <w:szCs w:val="22"/>
        </w:rPr>
        <w:t xml:space="preserve"> transmission nosocomiale</w:t>
      </w:r>
      <w:r w:rsidR="009C254F" w:rsidRPr="00B0132F">
        <w:rPr>
          <w:sz w:val="22"/>
          <w:szCs w:val="22"/>
        </w:rPr>
        <w:t xml:space="preserve"> et les </w:t>
      </w:r>
      <w:r w:rsidR="00E629E8" w:rsidRPr="00B0132F">
        <w:rPr>
          <w:sz w:val="22"/>
          <w:szCs w:val="22"/>
        </w:rPr>
        <w:t xml:space="preserve"> éclosi</w:t>
      </w:r>
      <w:r w:rsidR="009C254F" w:rsidRPr="00B0132F">
        <w:rPr>
          <w:sz w:val="22"/>
          <w:szCs w:val="22"/>
        </w:rPr>
        <w:t xml:space="preserve">ons. </w:t>
      </w:r>
    </w:p>
    <w:p w:rsidR="00BD4731" w:rsidRPr="00B0132F" w:rsidRDefault="00BD4731" w:rsidP="00BD4731">
      <w:pPr>
        <w:ind w:left="1418"/>
        <w:rPr>
          <w:sz w:val="22"/>
          <w:szCs w:val="22"/>
        </w:rPr>
      </w:pPr>
      <w:r w:rsidRPr="00B0132F">
        <w:rPr>
          <w:sz w:val="22"/>
          <w:szCs w:val="22"/>
        </w:rPr>
        <w:t>On souligne à nouveau la d</w:t>
      </w:r>
      <w:r w:rsidR="00E629E8" w:rsidRPr="00B0132F">
        <w:rPr>
          <w:sz w:val="22"/>
          <w:szCs w:val="22"/>
        </w:rPr>
        <w:t xml:space="preserve">uplication </w:t>
      </w:r>
      <w:r w:rsidRPr="00B0132F">
        <w:rPr>
          <w:sz w:val="22"/>
          <w:szCs w:val="22"/>
        </w:rPr>
        <w:t>de saisie d’information pour répondre aux besoins de vigie</w:t>
      </w:r>
      <w:r w:rsidR="00A819C9" w:rsidRPr="00B0132F">
        <w:rPr>
          <w:sz w:val="22"/>
          <w:szCs w:val="22"/>
        </w:rPr>
        <w:t xml:space="preserve"> des DSP. Les</w:t>
      </w:r>
      <w:r w:rsidRPr="00B0132F">
        <w:rPr>
          <w:sz w:val="22"/>
          <w:szCs w:val="22"/>
        </w:rPr>
        <w:t xml:space="preserve">  régions 06 et 03 ont élaboré un q</w:t>
      </w:r>
      <w:r w:rsidR="00E629E8" w:rsidRPr="00B0132F">
        <w:rPr>
          <w:sz w:val="22"/>
          <w:szCs w:val="22"/>
        </w:rPr>
        <w:t>uestionnaire</w:t>
      </w:r>
      <w:r w:rsidRPr="00B0132F">
        <w:rPr>
          <w:sz w:val="22"/>
          <w:szCs w:val="22"/>
        </w:rPr>
        <w:t xml:space="preserve"> </w:t>
      </w:r>
      <w:r w:rsidR="00A819C9" w:rsidRPr="00B0132F">
        <w:rPr>
          <w:sz w:val="22"/>
          <w:szCs w:val="22"/>
        </w:rPr>
        <w:t xml:space="preserve">qui doit être complété par l’équipe de PCI. </w:t>
      </w:r>
      <w:r w:rsidRPr="00B0132F">
        <w:rPr>
          <w:sz w:val="22"/>
          <w:szCs w:val="22"/>
        </w:rPr>
        <w:t xml:space="preserve">Une </w:t>
      </w:r>
      <w:r w:rsidR="009C254F" w:rsidRPr="00B0132F">
        <w:rPr>
          <w:sz w:val="22"/>
          <w:szCs w:val="22"/>
        </w:rPr>
        <w:t>réflexion</w:t>
      </w:r>
      <w:r w:rsidRPr="00B0132F">
        <w:rPr>
          <w:sz w:val="22"/>
          <w:szCs w:val="22"/>
        </w:rPr>
        <w:t xml:space="preserve"> est </w:t>
      </w:r>
      <w:r w:rsidR="009C254F" w:rsidRPr="00B0132F">
        <w:rPr>
          <w:sz w:val="22"/>
          <w:szCs w:val="22"/>
        </w:rPr>
        <w:t>en cours pour résoudre la situation</w:t>
      </w:r>
      <w:r w:rsidRPr="00B0132F">
        <w:rPr>
          <w:sz w:val="22"/>
          <w:szCs w:val="22"/>
        </w:rPr>
        <w:t xml:space="preserve"> et évaluer la faisabilité d’obtenir les données via l’Infocentre.</w:t>
      </w:r>
      <w:r w:rsidR="00E629E8" w:rsidRPr="00B0132F">
        <w:rPr>
          <w:sz w:val="22"/>
          <w:szCs w:val="22"/>
        </w:rPr>
        <w:t xml:space="preserve"> </w:t>
      </w:r>
    </w:p>
    <w:p w:rsidR="00E3449F" w:rsidRPr="00B0132F" w:rsidRDefault="00BD4731" w:rsidP="00E3449F">
      <w:pPr>
        <w:ind w:left="1418"/>
        <w:rPr>
          <w:sz w:val="22"/>
          <w:szCs w:val="22"/>
        </w:rPr>
      </w:pPr>
      <w:r w:rsidRPr="00B0132F">
        <w:rPr>
          <w:sz w:val="22"/>
          <w:szCs w:val="22"/>
        </w:rPr>
        <w:t xml:space="preserve">Surveillance de laboratoire des EPC effectué par le LSPQ : </w:t>
      </w:r>
      <w:r w:rsidR="00E3449F" w:rsidRPr="00B0132F">
        <w:rPr>
          <w:sz w:val="22"/>
          <w:szCs w:val="22"/>
        </w:rPr>
        <w:t xml:space="preserve">jusqu’à maintenant </w:t>
      </w:r>
      <w:r w:rsidRPr="00B0132F">
        <w:rPr>
          <w:sz w:val="22"/>
          <w:szCs w:val="22"/>
        </w:rPr>
        <w:t>le f</w:t>
      </w:r>
      <w:r w:rsidR="00E629E8" w:rsidRPr="00B0132F">
        <w:rPr>
          <w:sz w:val="22"/>
          <w:szCs w:val="22"/>
        </w:rPr>
        <w:t>inancement d</w:t>
      </w:r>
      <w:r w:rsidRPr="00B0132F">
        <w:rPr>
          <w:sz w:val="22"/>
          <w:szCs w:val="22"/>
        </w:rPr>
        <w:t>e cette activité est lié à l’obtention d’une  subvention</w:t>
      </w:r>
      <w:r w:rsidR="00E3449F" w:rsidRPr="00B0132F">
        <w:rPr>
          <w:sz w:val="22"/>
          <w:szCs w:val="22"/>
        </w:rPr>
        <w:t xml:space="preserve"> octroyé par la DGSP pour des périodes de 6 mois. Des discussions avec l’INSPQ, la DGSSMU et la DGSP doivent être entreprises à court terme pour pérenniser ce projet, qui de l’avis des différents comités d’experts, est essentiel.  </w:t>
      </w:r>
    </w:p>
    <w:p w:rsidR="00E3449F" w:rsidRPr="00B0132F" w:rsidRDefault="00E3449F" w:rsidP="00E3449F">
      <w:pPr>
        <w:ind w:left="1418"/>
        <w:rPr>
          <w:sz w:val="22"/>
          <w:szCs w:val="22"/>
        </w:rPr>
      </w:pPr>
    </w:p>
    <w:p w:rsidR="00742632" w:rsidRPr="00B0132F" w:rsidRDefault="008842BD" w:rsidP="00742632">
      <w:pPr>
        <w:pStyle w:val="Paragraphedeliste"/>
        <w:numPr>
          <w:ilvl w:val="1"/>
          <w:numId w:val="16"/>
        </w:numPr>
        <w:rPr>
          <w:rFonts w:ascii="Times New Roman" w:hAnsi="Times New Roman"/>
        </w:rPr>
      </w:pPr>
      <w:r w:rsidRPr="00B0132F">
        <w:rPr>
          <w:rFonts w:ascii="Times New Roman" w:hAnsi="Times New Roman"/>
          <w:b/>
        </w:rPr>
        <w:t xml:space="preserve">Résultats 2014-2015 du programme sur les bactériémies </w:t>
      </w:r>
      <w:r w:rsidR="00742632" w:rsidRPr="00B0132F">
        <w:rPr>
          <w:rFonts w:ascii="Times New Roman" w:hAnsi="Times New Roman"/>
          <w:b/>
        </w:rPr>
        <w:t xml:space="preserve">à </w:t>
      </w:r>
      <w:r w:rsidR="00E629E8" w:rsidRPr="00B0132F">
        <w:rPr>
          <w:rFonts w:ascii="Times New Roman" w:hAnsi="Times New Roman"/>
          <w:b/>
        </w:rPr>
        <w:t xml:space="preserve"> SARM</w:t>
      </w:r>
      <w:r w:rsidR="009C254F" w:rsidRPr="00B0132F">
        <w:rPr>
          <w:rFonts w:ascii="Times New Roman" w:hAnsi="Times New Roman"/>
        </w:rPr>
        <w:t xml:space="preserve">. </w:t>
      </w:r>
    </w:p>
    <w:p w:rsidR="00A730E5" w:rsidRPr="00B0132F" w:rsidRDefault="00A730E5" w:rsidP="00742632">
      <w:pPr>
        <w:ind w:left="1418"/>
        <w:rPr>
          <w:sz w:val="22"/>
          <w:szCs w:val="22"/>
        </w:rPr>
      </w:pPr>
      <w:r w:rsidRPr="00B0132F">
        <w:rPr>
          <w:sz w:val="22"/>
          <w:szCs w:val="22"/>
        </w:rPr>
        <w:t>Depuis les débuts du programme en 2006, on note une b</w:t>
      </w:r>
      <w:r w:rsidR="00E629E8" w:rsidRPr="00B0132F">
        <w:rPr>
          <w:sz w:val="22"/>
          <w:szCs w:val="22"/>
        </w:rPr>
        <w:t xml:space="preserve">aisse constante jusqu’en 2011 -12 </w:t>
      </w:r>
      <w:r w:rsidRPr="00B0132F">
        <w:rPr>
          <w:sz w:val="22"/>
          <w:szCs w:val="22"/>
        </w:rPr>
        <w:t xml:space="preserve"> suivie </w:t>
      </w:r>
      <w:proofErr w:type="gramStart"/>
      <w:r w:rsidRPr="00B0132F">
        <w:rPr>
          <w:sz w:val="22"/>
          <w:szCs w:val="22"/>
        </w:rPr>
        <w:t>d’</w:t>
      </w:r>
      <w:r w:rsidR="003607A2" w:rsidRPr="00B0132F">
        <w:rPr>
          <w:sz w:val="22"/>
          <w:szCs w:val="22"/>
        </w:rPr>
        <w:t xml:space="preserve"> un</w:t>
      </w:r>
      <w:proofErr w:type="gramEnd"/>
      <w:r w:rsidR="003607A2" w:rsidRPr="00B0132F">
        <w:rPr>
          <w:sz w:val="22"/>
          <w:szCs w:val="22"/>
        </w:rPr>
        <w:t xml:space="preserve"> </w:t>
      </w:r>
      <w:r w:rsidR="00E629E8" w:rsidRPr="00B0132F">
        <w:rPr>
          <w:sz w:val="22"/>
          <w:szCs w:val="22"/>
        </w:rPr>
        <w:t xml:space="preserve">plateau </w:t>
      </w:r>
      <w:r w:rsidRPr="00B0132F">
        <w:rPr>
          <w:sz w:val="22"/>
          <w:szCs w:val="22"/>
        </w:rPr>
        <w:t xml:space="preserve"> puis</w:t>
      </w:r>
      <w:r w:rsidR="003607A2" w:rsidRPr="00B0132F">
        <w:rPr>
          <w:sz w:val="22"/>
          <w:szCs w:val="22"/>
        </w:rPr>
        <w:t xml:space="preserve"> d’une </w:t>
      </w:r>
      <w:r w:rsidR="00E629E8" w:rsidRPr="00B0132F">
        <w:rPr>
          <w:sz w:val="22"/>
          <w:szCs w:val="22"/>
        </w:rPr>
        <w:t>baisse l’an dernier</w:t>
      </w:r>
      <w:r w:rsidR="003A6DA8" w:rsidRPr="00B0132F">
        <w:rPr>
          <w:sz w:val="22"/>
          <w:szCs w:val="22"/>
        </w:rPr>
        <w:t xml:space="preserve"> (2013-14)</w:t>
      </w:r>
      <w:r w:rsidR="00E629E8" w:rsidRPr="00B0132F">
        <w:rPr>
          <w:sz w:val="22"/>
          <w:szCs w:val="22"/>
        </w:rPr>
        <w:t xml:space="preserve"> </w:t>
      </w:r>
      <w:r w:rsidRPr="00B0132F">
        <w:rPr>
          <w:sz w:val="22"/>
          <w:szCs w:val="22"/>
        </w:rPr>
        <w:t xml:space="preserve">, attribuée </w:t>
      </w:r>
      <w:r w:rsidR="00E629E8" w:rsidRPr="00B0132F">
        <w:rPr>
          <w:sz w:val="22"/>
          <w:szCs w:val="22"/>
        </w:rPr>
        <w:t xml:space="preserve"> au changement de définition d’acquisition nosocomiale</w:t>
      </w:r>
      <w:r w:rsidR="009C254F" w:rsidRPr="00B0132F">
        <w:rPr>
          <w:sz w:val="22"/>
          <w:szCs w:val="22"/>
        </w:rPr>
        <w:t xml:space="preserve">. </w:t>
      </w:r>
      <w:r w:rsidRPr="00B0132F">
        <w:rPr>
          <w:sz w:val="22"/>
          <w:szCs w:val="22"/>
        </w:rPr>
        <w:t xml:space="preserve">Le taux </w:t>
      </w:r>
      <w:r w:rsidR="00E629E8" w:rsidRPr="00B0132F">
        <w:rPr>
          <w:sz w:val="22"/>
          <w:szCs w:val="22"/>
        </w:rPr>
        <w:t>de bactériémies nosocomiale</w:t>
      </w:r>
      <w:r w:rsidR="003A6DA8" w:rsidRPr="00B0132F">
        <w:rPr>
          <w:sz w:val="22"/>
          <w:szCs w:val="22"/>
        </w:rPr>
        <w:t>s</w:t>
      </w:r>
      <w:r w:rsidR="00E629E8" w:rsidRPr="00B0132F">
        <w:rPr>
          <w:sz w:val="22"/>
          <w:szCs w:val="22"/>
        </w:rPr>
        <w:t xml:space="preserve"> </w:t>
      </w:r>
      <w:r w:rsidRPr="00B0132F">
        <w:rPr>
          <w:sz w:val="22"/>
          <w:szCs w:val="22"/>
        </w:rPr>
        <w:t xml:space="preserve">à SARM est stable cette année à </w:t>
      </w:r>
      <w:r w:rsidR="00B0132F">
        <w:rPr>
          <w:sz w:val="22"/>
          <w:szCs w:val="22"/>
        </w:rPr>
        <w:t>0,20 par 10, 000</w:t>
      </w:r>
      <w:r w:rsidR="00B0132F" w:rsidRPr="00B0132F">
        <w:rPr>
          <w:sz w:val="22"/>
          <w:szCs w:val="22"/>
        </w:rPr>
        <w:t xml:space="preserve"> </w:t>
      </w:r>
      <w:r w:rsidR="00B0132F" w:rsidRPr="00677EE4">
        <w:rPr>
          <w:sz w:val="22"/>
          <w:szCs w:val="22"/>
        </w:rPr>
        <w:t>j</w:t>
      </w:r>
      <w:r w:rsidR="00B0132F">
        <w:rPr>
          <w:sz w:val="22"/>
          <w:szCs w:val="22"/>
        </w:rPr>
        <w:t>ours-présence</w:t>
      </w:r>
      <w:r w:rsidR="009C254F" w:rsidRPr="00B0132F">
        <w:rPr>
          <w:sz w:val="22"/>
          <w:szCs w:val="22"/>
        </w:rPr>
        <w:t>.</w:t>
      </w:r>
    </w:p>
    <w:p w:rsidR="009C254F" w:rsidRPr="00B0132F" w:rsidRDefault="008842BD" w:rsidP="00742632">
      <w:pPr>
        <w:ind w:left="1418"/>
        <w:rPr>
          <w:sz w:val="22"/>
          <w:szCs w:val="22"/>
        </w:rPr>
      </w:pPr>
      <w:r w:rsidRPr="00B0132F">
        <w:rPr>
          <w:sz w:val="22"/>
          <w:szCs w:val="22"/>
        </w:rPr>
        <w:t xml:space="preserve"> </w:t>
      </w:r>
      <w:proofErr w:type="gramStart"/>
      <w:r w:rsidRPr="00B0132F">
        <w:rPr>
          <w:sz w:val="22"/>
          <w:szCs w:val="22"/>
        </w:rPr>
        <w:t>dont</w:t>
      </w:r>
      <w:proofErr w:type="gramEnd"/>
      <w:r w:rsidRPr="00B0132F">
        <w:rPr>
          <w:sz w:val="22"/>
          <w:szCs w:val="22"/>
        </w:rPr>
        <w:t xml:space="preserve"> 33% sont associées à un cathéter. </w:t>
      </w:r>
    </w:p>
    <w:p w:rsidR="009C254F" w:rsidRPr="00B0132F" w:rsidRDefault="009C254F" w:rsidP="009C254F">
      <w:pPr>
        <w:pStyle w:val="Paragraphedeliste"/>
        <w:numPr>
          <w:ilvl w:val="2"/>
          <w:numId w:val="16"/>
        </w:numPr>
        <w:rPr>
          <w:rFonts w:ascii="Times New Roman" w:hAnsi="Times New Roman"/>
        </w:rPr>
      </w:pPr>
      <w:r w:rsidRPr="00B0132F">
        <w:rPr>
          <w:rFonts w:ascii="Times New Roman" w:hAnsi="Times New Roman"/>
        </w:rPr>
        <w:t xml:space="preserve"> </w:t>
      </w:r>
      <w:r w:rsidR="00E629E8" w:rsidRPr="00B0132F">
        <w:rPr>
          <w:rFonts w:ascii="Times New Roman" w:hAnsi="Times New Roman"/>
        </w:rPr>
        <w:t xml:space="preserve">48% </w:t>
      </w:r>
      <w:r w:rsidR="003A6DA8" w:rsidRPr="00B0132F">
        <w:rPr>
          <w:rFonts w:ascii="Times New Roman" w:hAnsi="Times New Roman"/>
        </w:rPr>
        <w:t xml:space="preserve">des </w:t>
      </w:r>
      <w:r w:rsidR="00E629E8" w:rsidRPr="00B0132F">
        <w:rPr>
          <w:rFonts w:ascii="Times New Roman" w:hAnsi="Times New Roman"/>
        </w:rPr>
        <w:t xml:space="preserve">bactériémies </w:t>
      </w:r>
      <w:r w:rsidR="003A6DA8" w:rsidRPr="00B0132F">
        <w:rPr>
          <w:rFonts w:ascii="Times New Roman" w:hAnsi="Times New Roman"/>
        </w:rPr>
        <w:t xml:space="preserve">sont </w:t>
      </w:r>
      <w:r w:rsidR="00E629E8" w:rsidRPr="00B0132F">
        <w:rPr>
          <w:rFonts w:ascii="Times New Roman" w:hAnsi="Times New Roman"/>
          <w:highlight w:val="yellow"/>
        </w:rPr>
        <w:t>d’origine c</w:t>
      </w:r>
      <w:r w:rsidR="00E629E8" w:rsidRPr="00B0132F">
        <w:rPr>
          <w:rFonts w:ascii="Times New Roman" w:hAnsi="Times New Roman"/>
        </w:rPr>
        <w:t xml:space="preserve">ommunautaire </w:t>
      </w:r>
      <w:r w:rsidR="003A6DA8" w:rsidRPr="00B0132F">
        <w:rPr>
          <w:rFonts w:ascii="Times New Roman" w:hAnsi="Times New Roman"/>
        </w:rPr>
        <w:t xml:space="preserve">bien que la </w:t>
      </w:r>
      <w:r w:rsidR="00E629E8" w:rsidRPr="00B0132F">
        <w:rPr>
          <w:rFonts w:ascii="Times New Roman" w:hAnsi="Times New Roman"/>
        </w:rPr>
        <w:t>souche p</w:t>
      </w:r>
      <w:r w:rsidR="003A6DA8" w:rsidRPr="00B0132F">
        <w:rPr>
          <w:rFonts w:ascii="Times New Roman" w:hAnsi="Times New Roman"/>
        </w:rPr>
        <w:t xml:space="preserve">uisse être </w:t>
      </w:r>
      <w:r w:rsidR="00E629E8" w:rsidRPr="00B0132F">
        <w:rPr>
          <w:rFonts w:ascii="Times New Roman" w:hAnsi="Times New Roman"/>
        </w:rPr>
        <w:t>d’acquisition hospitalière</w:t>
      </w:r>
    </w:p>
    <w:p w:rsidR="009C254F" w:rsidRPr="00B0132F" w:rsidRDefault="00E629E8" w:rsidP="009C254F">
      <w:pPr>
        <w:pStyle w:val="Paragraphedeliste"/>
        <w:numPr>
          <w:ilvl w:val="2"/>
          <w:numId w:val="16"/>
        </w:numPr>
        <w:rPr>
          <w:rFonts w:ascii="Times New Roman" w:hAnsi="Times New Roman"/>
        </w:rPr>
      </w:pPr>
      <w:r w:rsidRPr="00B0132F">
        <w:rPr>
          <w:rFonts w:ascii="Times New Roman" w:hAnsi="Times New Roman"/>
        </w:rPr>
        <w:t xml:space="preserve">17.8% des bactériémies nosocomiales à </w:t>
      </w:r>
      <w:r w:rsidRPr="00B0132F">
        <w:rPr>
          <w:rFonts w:ascii="Times New Roman" w:hAnsi="Times New Roman"/>
          <w:i/>
        </w:rPr>
        <w:t>S</w:t>
      </w:r>
      <w:r w:rsidR="00B0132F" w:rsidRPr="00B0132F">
        <w:rPr>
          <w:rFonts w:ascii="Times New Roman" w:hAnsi="Times New Roman"/>
          <w:i/>
        </w:rPr>
        <w:t>.</w:t>
      </w:r>
      <w:r w:rsidRPr="00B0132F">
        <w:rPr>
          <w:rFonts w:ascii="Times New Roman" w:hAnsi="Times New Roman"/>
          <w:i/>
        </w:rPr>
        <w:t xml:space="preserve"> aureus</w:t>
      </w:r>
      <w:r w:rsidRPr="00B0132F">
        <w:rPr>
          <w:rFonts w:ascii="Times New Roman" w:hAnsi="Times New Roman"/>
        </w:rPr>
        <w:t xml:space="preserve"> sont à SARM</w:t>
      </w:r>
    </w:p>
    <w:p w:rsidR="009C254F" w:rsidRPr="00B0132F" w:rsidRDefault="00E629E8" w:rsidP="009C254F">
      <w:pPr>
        <w:pStyle w:val="Paragraphedeliste"/>
        <w:numPr>
          <w:ilvl w:val="2"/>
          <w:numId w:val="16"/>
        </w:numPr>
        <w:rPr>
          <w:rFonts w:ascii="Times New Roman" w:hAnsi="Times New Roman"/>
        </w:rPr>
      </w:pPr>
      <w:r w:rsidRPr="00B0132F">
        <w:rPr>
          <w:rFonts w:ascii="Times New Roman" w:hAnsi="Times New Roman"/>
        </w:rPr>
        <w:t xml:space="preserve">14% des bactériémies à </w:t>
      </w:r>
      <w:r w:rsidRPr="00B0132F">
        <w:rPr>
          <w:rFonts w:ascii="Times New Roman" w:hAnsi="Times New Roman"/>
          <w:i/>
        </w:rPr>
        <w:t>S</w:t>
      </w:r>
      <w:r w:rsidR="00B0132F" w:rsidRPr="00B0132F">
        <w:rPr>
          <w:rFonts w:ascii="Times New Roman" w:hAnsi="Times New Roman"/>
          <w:i/>
        </w:rPr>
        <w:t>.</w:t>
      </w:r>
      <w:r w:rsidRPr="00B0132F">
        <w:rPr>
          <w:rFonts w:ascii="Times New Roman" w:hAnsi="Times New Roman"/>
          <w:i/>
        </w:rPr>
        <w:t xml:space="preserve"> aureus</w:t>
      </w:r>
      <w:r w:rsidRPr="00B0132F">
        <w:rPr>
          <w:rFonts w:ascii="Times New Roman" w:hAnsi="Times New Roman"/>
        </w:rPr>
        <w:t xml:space="preserve"> acquises en communauté  sont à SARM</w:t>
      </w:r>
    </w:p>
    <w:p w:rsidR="003A6DA8" w:rsidRPr="00B0132F" w:rsidRDefault="003A6DA8" w:rsidP="003A6DA8">
      <w:pPr>
        <w:ind w:left="1418"/>
        <w:rPr>
          <w:sz w:val="22"/>
          <w:szCs w:val="22"/>
        </w:rPr>
      </w:pPr>
    </w:p>
    <w:p w:rsidR="008842BD" w:rsidRPr="00B0132F" w:rsidRDefault="008842BD" w:rsidP="00090AC2">
      <w:pPr>
        <w:pStyle w:val="Paragraphedeliste"/>
        <w:numPr>
          <w:ilvl w:val="0"/>
          <w:numId w:val="17"/>
        </w:numPr>
        <w:ind w:left="1418" w:hanging="284"/>
        <w:rPr>
          <w:rFonts w:ascii="Times New Roman" w:hAnsi="Times New Roman"/>
        </w:rPr>
      </w:pPr>
      <w:r w:rsidRPr="00B0132F">
        <w:rPr>
          <w:rFonts w:ascii="Times New Roman" w:hAnsi="Times New Roman"/>
          <w:b/>
        </w:rPr>
        <w:t xml:space="preserve">Résultats 2014-2015 du programme sur les bactériémies </w:t>
      </w:r>
      <w:proofErr w:type="spellStart"/>
      <w:r w:rsidRPr="00B0132F">
        <w:rPr>
          <w:rFonts w:ascii="Times New Roman" w:hAnsi="Times New Roman"/>
          <w:b/>
        </w:rPr>
        <w:t>panhospitalières</w:t>
      </w:r>
      <w:proofErr w:type="spellEnd"/>
      <w:r w:rsidRPr="00B0132F">
        <w:rPr>
          <w:rFonts w:ascii="Times New Roman" w:hAnsi="Times New Roman"/>
          <w:b/>
        </w:rPr>
        <w:t xml:space="preserve"> (</w:t>
      </w:r>
      <w:r w:rsidR="00E629E8" w:rsidRPr="00B0132F">
        <w:rPr>
          <w:rFonts w:ascii="Times New Roman" w:hAnsi="Times New Roman"/>
        </w:rPr>
        <w:t>BACTOT</w:t>
      </w:r>
      <w:r w:rsidRPr="00B0132F">
        <w:rPr>
          <w:rFonts w:ascii="Times New Roman" w:hAnsi="Times New Roman"/>
        </w:rPr>
        <w:t>)</w:t>
      </w:r>
      <w:r w:rsidR="009C254F" w:rsidRPr="00B0132F">
        <w:rPr>
          <w:rFonts w:ascii="Times New Roman" w:hAnsi="Times New Roman"/>
        </w:rPr>
        <w:t xml:space="preserve">. </w:t>
      </w:r>
      <w:r w:rsidR="00E629E8" w:rsidRPr="00B0132F">
        <w:rPr>
          <w:rFonts w:ascii="Times New Roman" w:hAnsi="Times New Roman"/>
        </w:rPr>
        <w:t>Baisse significative comparativement à 2010-14</w:t>
      </w:r>
      <w:r w:rsidRPr="00B0132F">
        <w:rPr>
          <w:rFonts w:ascii="Times New Roman" w:hAnsi="Times New Roman"/>
        </w:rPr>
        <w:t xml:space="preserve"> avec un taux de </w:t>
      </w:r>
      <w:r w:rsidR="00E629E8" w:rsidRPr="00B0132F">
        <w:rPr>
          <w:rFonts w:ascii="Times New Roman" w:hAnsi="Times New Roman"/>
        </w:rPr>
        <w:t>5.3 par 10,000JP</w:t>
      </w:r>
      <w:r w:rsidR="009C254F" w:rsidRPr="00B0132F">
        <w:rPr>
          <w:rFonts w:ascii="Times New Roman" w:hAnsi="Times New Roman"/>
        </w:rPr>
        <w:t>.</w:t>
      </w:r>
    </w:p>
    <w:p w:rsidR="008842BD" w:rsidRPr="00B0132F" w:rsidRDefault="009C254F" w:rsidP="008842BD">
      <w:pPr>
        <w:ind w:left="1418"/>
        <w:rPr>
          <w:sz w:val="22"/>
          <w:szCs w:val="22"/>
        </w:rPr>
      </w:pPr>
      <w:r w:rsidRPr="00B0132F">
        <w:rPr>
          <w:sz w:val="22"/>
          <w:szCs w:val="22"/>
        </w:rPr>
        <w:t xml:space="preserve">Les CH </w:t>
      </w:r>
      <w:r w:rsidR="00A819C9" w:rsidRPr="00B0132F">
        <w:rPr>
          <w:sz w:val="22"/>
          <w:szCs w:val="22"/>
        </w:rPr>
        <w:t>u</w:t>
      </w:r>
      <w:r w:rsidR="00E629E8" w:rsidRPr="00B0132F">
        <w:rPr>
          <w:sz w:val="22"/>
          <w:szCs w:val="22"/>
        </w:rPr>
        <w:t xml:space="preserve">niversitaires </w:t>
      </w:r>
      <w:r w:rsidR="008842BD" w:rsidRPr="00B0132F">
        <w:rPr>
          <w:sz w:val="22"/>
          <w:szCs w:val="22"/>
        </w:rPr>
        <w:t xml:space="preserve">présentent principalement  </w:t>
      </w:r>
      <w:r w:rsidRPr="00B0132F">
        <w:rPr>
          <w:sz w:val="22"/>
          <w:szCs w:val="22"/>
        </w:rPr>
        <w:t xml:space="preserve">des bactériémies </w:t>
      </w:r>
      <w:r w:rsidR="00E629E8" w:rsidRPr="00B0132F">
        <w:rPr>
          <w:sz w:val="22"/>
          <w:szCs w:val="22"/>
        </w:rPr>
        <w:t xml:space="preserve">primaires non associées à un </w:t>
      </w:r>
      <w:r w:rsidR="008842BD" w:rsidRPr="00B0132F">
        <w:rPr>
          <w:sz w:val="22"/>
          <w:szCs w:val="22"/>
        </w:rPr>
        <w:t xml:space="preserve">cathéter, suivent de près </w:t>
      </w:r>
      <w:r w:rsidRPr="00B0132F">
        <w:rPr>
          <w:sz w:val="22"/>
          <w:szCs w:val="22"/>
        </w:rPr>
        <w:t xml:space="preserve">les bactériémies sur </w:t>
      </w:r>
      <w:r w:rsidR="008842BD" w:rsidRPr="00B0132F">
        <w:rPr>
          <w:sz w:val="22"/>
          <w:szCs w:val="22"/>
        </w:rPr>
        <w:t xml:space="preserve">cathéter et </w:t>
      </w:r>
      <w:r w:rsidR="00E629E8" w:rsidRPr="00B0132F">
        <w:rPr>
          <w:sz w:val="22"/>
          <w:szCs w:val="22"/>
        </w:rPr>
        <w:t>urinaires</w:t>
      </w:r>
      <w:r w:rsidRPr="00B0132F">
        <w:rPr>
          <w:sz w:val="22"/>
          <w:szCs w:val="22"/>
        </w:rPr>
        <w:t xml:space="preserve">. </w:t>
      </w:r>
    </w:p>
    <w:p w:rsidR="009C254F" w:rsidRPr="00B0132F" w:rsidRDefault="009C254F" w:rsidP="008842BD">
      <w:pPr>
        <w:ind w:left="1418"/>
        <w:rPr>
          <w:sz w:val="22"/>
          <w:szCs w:val="22"/>
        </w:rPr>
      </w:pPr>
      <w:r w:rsidRPr="00B0132F">
        <w:rPr>
          <w:sz w:val="22"/>
          <w:szCs w:val="22"/>
        </w:rPr>
        <w:t xml:space="preserve">Les CH </w:t>
      </w:r>
      <w:r w:rsidR="008842BD" w:rsidRPr="00B0132F">
        <w:rPr>
          <w:sz w:val="22"/>
          <w:szCs w:val="22"/>
        </w:rPr>
        <w:t>n</w:t>
      </w:r>
      <w:r w:rsidRPr="00B0132F">
        <w:rPr>
          <w:sz w:val="22"/>
          <w:szCs w:val="22"/>
        </w:rPr>
        <w:t xml:space="preserve">on universitaires  </w:t>
      </w:r>
      <w:r w:rsidR="008842BD" w:rsidRPr="00B0132F">
        <w:rPr>
          <w:sz w:val="22"/>
          <w:szCs w:val="22"/>
        </w:rPr>
        <w:t xml:space="preserve">présentent principalement </w:t>
      </w:r>
      <w:r w:rsidRPr="00B0132F">
        <w:rPr>
          <w:sz w:val="22"/>
          <w:szCs w:val="22"/>
        </w:rPr>
        <w:t>des ba</w:t>
      </w:r>
      <w:r w:rsidR="008842BD" w:rsidRPr="00B0132F">
        <w:rPr>
          <w:sz w:val="22"/>
          <w:szCs w:val="22"/>
        </w:rPr>
        <w:t xml:space="preserve">ctériémies avec foyer urinaire ce qui laisse voir l’importance de </w:t>
      </w:r>
      <w:r w:rsidR="00A730E5" w:rsidRPr="00B0132F">
        <w:rPr>
          <w:sz w:val="22"/>
          <w:szCs w:val="22"/>
        </w:rPr>
        <w:t xml:space="preserve">mettre </w:t>
      </w:r>
      <w:r w:rsidR="008842BD" w:rsidRPr="00B0132F">
        <w:rPr>
          <w:sz w:val="22"/>
          <w:szCs w:val="22"/>
        </w:rPr>
        <w:t xml:space="preserve"> en place l’ensemble de pratiques exemplaires (EPE) sur la prévention des infections urinaires de la Campagne québécoise sur les soins sécuritaires. </w:t>
      </w:r>
    </w:p>
    <w:p w:rsidR="008842BD" w:rsidRDefault="008842BD" w:rsidP="008842BD">
      <w:pPr>
        <w:ind w:left="1418"/>
      </w:pPr>
    </w:p>
    <w:p w:rsidR="008842BD" w:rsidRPr="008842BD" w:rsidRDefault="008842BD" w:rsidP="008842BD">
      <w:pPr>
        <w:ind w:left="1418"/>
      </w:pPr>
    </w:p>
    <w:p w:rsidR="008842BD" w:rsidRDefault="008842BD" w:rsidP="008842BD"/>
    <w:p w:rsidR="008842BD" w:rsidRDefault="008842BD" w:rsidP="008842BD"/>
    <w:p w:rsidR="008842BD" w:rsidRPr="00B0132F" w:rsidRDefault="008842BD" w:rsidP="008842BD">
      <w:pPr>
        <w:rPr>
          <w:sz w:val="22"/>
          <w:szCs w:val="22"/>
        </w:rPr>
      </w:pPr>
    </w:p>
    <w:p w:rsidR="00A71BCC" w:rsidRPr="00B0132F" w:rsidRDefault="00A71BCC" w:rsidP="004D2F61">
      <w:pPr>
        <w:pStyle w:val="Paragraphedeliste"/>
        <w:numPr>
          <w:ilvl w:val="0"/>
          <w:numId w:val="17"/>
        </w:numPr>
        <w:ind w:left="851" w:hanging="284"/>
        <w:rPr>
          <w:rFonts w:ascii="Times New Roman" w:hAnsi="Times New Roman"/>
          <w:b/>
        </w:rPr>
      </w:pPr>
      <w:r w:rsidRPr="00B0132F">
        <w:rPr>
          <w:rFonts w:ascii="Times New Roman" w:hAnsi="Times New Roman"/>
          <w:b/>
        </w:rPr>
        <w:t xml:space="preserve">Résultats 2014-2015 du programme </w:t>
      </w:r>
      <w:r w:rsidR="004D2F61" w:rsidRPr="00B0132F">
        <w:rPr>
          <w:rFonts w:ascii="Times New Roman" w:hAnsi="Times New Roman"/>
          <w:b/>
        </w:rPr>
        <w:t xml:space="preserve">sur </w:t>
      </w:r>
      <w:proofErr w:type="spellStart"/>
      <w:r w:rsidR="00A819C9" w:rsidRPr="00B0132F">
        <w:rPr>
          <w:rFonts w:ascii="Times New Roman" w:hAnsi="Times New Roman"/>
          <w:b/>
        </w:rPr>
        <w:t>les</w:t>
      </w:r>
      <w:r w:rsidR="004D2F61" w:rsidRPr="00B0132F">
        <w:rPr>
          <w:rFonts w:ascii="Times New Roman" w:hAnsi="Times New Roman"/>
          <w:b/>
        </w:rPr>
        <w:t>bactériémies</w:t>
      </w:r>
      <w:proofErr w:type="spellEnd"/>
      <w:r w:rsidR="004D2F61" w:rsidRPr="00B0132F">
        <w:rPr>
          <w:rFonts w:ascii="Times New Roman" w:hAnsi="Times New Roman"/>
          <w:b/>
        </w:rPr>
        <w:t xml:space="preserve"> associées aux cathéters centraux aux soins intensifs</w:t>
      </w:r>
    </w:p>
    <w:p w:rsidR="00A71BCC" w:rsidRPr="00B0132F" w:rsidRDefault="004D2F61" w:rsidP="004D2F61">
      <w:pPr>
        <w:ind w:left="851"/>
        <w:rPr>
          <w:sz w:val="22"/>
          <w:szCs w:val="22"/>
        </w:rPr>
      </w:pPr>
      <w:r w:rsidRPr="00B0132F">
        <w:rPr>
          <w:sz w:val="22"/>
          <w:szCs w:val="22"/>
        </w:rPr>
        <w:t>Les t</w:t>
      </w:r>
      <w:r w:rsidR="00A71BCC" w:rsidRPr="00B0132F">
        <w:rPr>
          <w:sz w:val="22"/>
          <w:szCs w:val="22"/>
        </w:rPr>
        <w:t>aux d’incidence continuent de baisser</w:t>
      </w:r>
      <w:r w:rsidR="00A730E5" w:rsidRPr="00B0132F">
        <w:rPr>
          <w:sz w:val="22"/>
          <w:szCs w:val="22"/>
        </w:rPr>
        <w:t xml:space="preserve"> de façon significative</w:t>
      </w:r>
      <w:r w:rsidR="00A71BCC" w:rsidRPr="00B0132F">
        <w:rPr>
          <w:sz w:val="22"/>
          <w:szCs w:val="22"/>
        </w:rPr>
        <w:t xml:space="preserve"> dans les USI </w:t>
      </w:r>
      <w:r w:rsidRPr="00B0132F">
        <w:rPr>
          <w:sz w:val="22"/>
          <w:szCs w:val="22"/>
        </w:rPr>
        <w:t xml:space="preserve">universitaires </w:t>
      </w:r>
      <w:r w:rsidR="00A71BCC" w:rsidRPr="00B0132F">
        <w:rPr>
          <w:sz w:val="22"/>
          <w:szCs w:val="22"/>
        </w:rPr>
        <w:t>adultes et néonatales comparativement à 2010-14</w:t>
      </w:r>
      <w:r w:rsidRPr="00B0132F">
        <w:rPr>
          <w:sz w:val="22"/>
          <w:szCs w:val="22"/>
        </w:rPr>
        <w:t>.</w:t>
      </w:r>
    </w:p>
    <w:p w:rsidR="00A71BCC" w:rsidRPr="00B0132F" w:rsidRDefault="00A730E5" w:rsidP="004D2F61">
      <w:pPr>
        <w:ind w:left="851"/>
        <w:rPr>
          <w:sz w:val="22"/>
          <w:szCs w:val="22"/>
        </w:rPr>
      </w:pPr>
      <w:r w:rsidRPr="00B0132F">
        <w:rPr>
          <w:sz w:val="22"/>
          <w:szCs w:val="22"/>
        </w:rPr>
        <w:t xml:space="preserve">On observe une tendance à la baisse non significative statistiquement </w:t>
      </w:r>
      <w:r w:rsidR="00A71BCC" w:rsidRPr="00B0132F">
        <w:rPr>
          <w:sz w:val="22"/>
          <w:szCs w:val="22"/>
        </w:rPr>
        <w:t>dans les</w:t>
      </w:r>
      <w:r w:rsidR="004D2F61" w:rsidRPr="00B0132F">
        <w:rPr>
          <w:sz w:val="22"/>
          <w:szCs w:val="22"/>
        </w:rPr>
        <w:t xml:space="preserve"> établissements </w:t>
      </w:r>
      <w:r w:rsidR="00A71BCC" w:rsidRPr="00B0132F">
        <w:rPr>
          <w:sz w:val="22"/>
          <w:szCs w:val="22"/>
        </w:rPr>
        <w:t xml:space="preserve">non universitaires et les </w:t>
      </w:r>
      <w:r w:rsidR="004D2F61" w:rsidRPr="00B0132F">
        <w:rPr>
          <w:sz w:val="22"/>
          <w:szCs w:val="22"/>
        </w:rPr>
        <w:t xml:space="preserve">établissements </w:t>
      </w:r>
      <w:proofErr w:type="gramStart"/>
      <w:r w:rsidR="00A71BCC" w:rsidRPr="00B0132F">
        <w:rPr>
          <w:sz w:val="22"/>
          <w:szCs w:val="22"/>
        </w:rPr>
        <w:t xml:space="preserve">pédiatriques </w:t>
      </w:r>
      <w:r w:rsidR="004D2F61" w:rsidRPr="00B0132F">
        <w:rPr>
          <w:sz w:val="22"/>
          <w:szCs w:val="22"/>
        </w:rPr>
        <w:t>.</w:t>
      </w:r>
      <w:proofErr w:type="gramEnd"/>
      <w:r w:rsidR="004D2F61" w:rsidRPr="00B0132F">
        <w:rPr>
          <w:sz w:val="22"/>
          <w:szCs w:val="22"/>
        </w:rPr>
        <w:t xml:space="preserve"> Un projet pilote de ce programme à l’extérieur des soins intensifs est-il envisageable et pertinent? </w:t>
      </w:r>
    </w:p>
    <w:p w:rsidR="008842BD" w:rsidRPr="00B0132F" w:rsidRDefault="008842BD" w:rsidP="008842BD">
      <w:pPr>
        <w:rPr>
          <w:sz w:val="22"/>
          <w:szCs w:val="22"/>
        </w:rPr>
      </w:pPr>
    </w:p>
    <w:p w:rsidR="00687D25" w:rsidRPr="00B0132F" w:rsidRDefault="004D2F61" w:rsidP="004D2F61">
      <w:pPr>
        <w:pStyle w:val="Paragraphedeliste"/>
        <w:numPr>
          <w:ilvl w:val="0"/>
          <w:numId w:val="17"/>
        </w:numPr>
        <w:ind w:left="851" w:hanging="284"/>
        <w:rPr>
          <w:rFonts w:ascii="Times New Roman" w:hAnsi="Times New Roman"/>
        </w:rPr>
      </w:pPr>
      <w:r w:rsidRPr="00B0132F">
        <w:rPr>
          <w:rFonts w:ascii="Times New Roman" w:hAnsi="Times New Roman"/>
          <w:b/>
        </w:rPr>
        <w:t>Résultats 2014-2015 du programme sur les bactériémies associées aux accès veineux</w:t>
      </w:r>
      <w:r w:rsidR="00687D25" w:rsidRPr="00B0132F">
        <w:rPr>
          <w:rFonts w:ascii="Times New Roman" w:hAnsi="Times New Roman"/>
          <w:b/>
        </w:rPr>
        <w:t xml:space="preserve"> en hémodialyse</w:t>
      </w:r>
      <w:r w:rsidR="009C254F" w:rsidRPr="00B0132F">
        <w:rPr>
          <w:rFonts w:ascii="Times New Roman" w:hAnsi="Times New Roman"/>
        </w:rPr>
        <w:t xml:space="preserve">. </w:t>
      </w:r>
    </w:p>
    <w:p w:rsidR="005F277F" w:rsidRPr="00B0132F" w:rsidRDefault="005F277F" w:rsidP="00687D25">
      <w:pPr>
        <w:ind w:left="851"/>
        <w:rPr>
          <w:sz w:val="22"/>
          <w:szCs w:val="22"/>
        </w:rPr>
      </w:pPr>
      <w:r w:rsidRPr="00B0132F">
        <w:rPr>
          <w:sz w:val="22"/>
          <w:szCs w:val="22"/>
        </w:rPr>
        <w:t>Les t</w:t>
      </w:r>
      <w:r w:rsidR="00E629E8" w:rsidRPr="00B0132F">
        <w:rPr>
          <w:sz w:val="22"/>
          <w:szCs w:val="22"/>
        </w:rPr>
        <w:t xml:space="preserve">aux </w:t>
      </w:r>
      <w:r w:rsidRPr="00B0132F">
        <w:rPr>
          <w:sz w:val="22"/>
          <w:szCs w:val="22"/>
        </w:rPr>
        <w:t xml:space="preserve">sont </w:t>
      </w:r>
      <w:r w:rsidR="00E629E8" w:rsidRPr="00B0132F">
        <w:rPr>
          <w:sz w:val="22"/>
          <w:szCs w:val="22"/>
        </w:rPr>
        <w:t xml:space="preserve">globalement diminués en raison d’une baisse significative des </w:t>
      </w:r>
      <w:proofErr w:type="spellStart"/>
      <w:r w:rsidR="00E629E8" w:rsidRPr="00B0132F">
        <w:rPr>
          <w:sz w:val="22"/>
          <w:szCs w:val="22"/>
        </w:rPr>
        <w:t>bactériémiémies</w:t>
      </w:r>
      <w:proofErr w:type="spellEnd"/>
      <w:r w:rsidR="00E629E8" w:rsidRPr="00B0132F">
        <w:rPr>
          <w:sz w:val="22"/>
          <w:szCs w:val="22"/>
        </w:rPr>
        <w:t xml:space="preserve"> associées aux </w:t>
      </w:r>
      <w:r w:rsidRPr="00B0132F">
        <w:rPr>
          <w:sz w:val="22"/>
          <w:szCs w:val="22"/>
        </w:rPr>
        <w:t xml:space="preserve">cathéters </w:t>
      </w:r>
      <w:r w:rsidR="00E629E8" w:rsidRPr="00B0132F">
        <w:rPr>
          <w:sz w:val="22"/>
          <w:szCs w:val="22"/>
        </w:rPr>
        <w:t xml:space="preserve">permanents </w:t>
      </w:r>
      <w:r w:rsidR="00397DCB" w:rsidRPr="00B0132F">
        <w:rPr>
          <w:sz w:val="22"/>
          <w:szCs w:val="22"/>
        </w:rPr>
        <w:t xml:space="preserve"> (valeur </w:t>
      </w:r>
      <w:r w:rsidR="00E629E8" w:rsidRPr="00B0132F">
        <w:rPr>
          <w:sz w:val="22"/>
          <w:szCs w:val="22"/>
        </w:rPr>
        <w:t>p moins de 0.01</w:t>
      </w:r>
      <w:r w:rsidR="00397DCB" w:rsidRPr="00B0132F">
        <w:rPr>
          <w:sz w:val="22"/>
          <w:szCs w:val="22"/>
        </w:rPr>
        <w:t>)</w:t>
      </w:r>
      <w:r w:rsidRPr="00B0132F">
        <w:rPr>
          <w:sz w:val="22"/>
          <w:szCs w:val="22"/>
        </w:rPr>
        <w:t>. Est-ce le résultat de l’application de l’EPE de la campagne québécoise sur les soins sécuritaires?</w:t>
      </w:r>
      <w:r w:rsidR="00E629E8" w:rsidRPr="00B0132F">
        <w:rPr>
          <w:sz w:val="22"/>
          <w:szCs w:val="22"/>
        </w:rPr>
        <w:t xml:space="preserve"> </w:t>
      </w:r>
    </w:p>
    <w:p w:rsidR="00A730E5" w:rsidRPr="00B0132F" w:rsidRDefault="005F277F" w:rsidP="00A730E5">
      <w:pPr>
        <w:ind w:left="851"/>
        <w:rPr>
          <w:sz w:val="22"/>
          <w:szCs w:val="22"/>
        </w:rPr>
      </w:pPr>
      <w:r w:rsidRPr="00B0132F">
        <w:rPr>
          <w:sz w:val="22"/>
          <w:szCs w:val="22"/>
        </w:rPr>
        <w:t xml:space="preserve"> Le t</w:t>
      </w:r>
      <w:r w:rsidR="00E629E8" w:rsidRPr="00B0132F">
        <w:rPr>
          <w:sz w:val="22"/>
          <w:szCs w:val="22"/>
        </w:rPr>
        <w:t>aux d’incidence sur FAV</w:t>
      </w:r>
      <w:r w:rsidRPr="00B0132F">
        <w:rPr>
          <w:sz w:val="22"/>
          <w:szCs w:val="22"/>
        </w:rPr>
        <w:t xml:space="preserve"> est </w:t>
      </w:r>
      <w:r w:rsidR="00A730E5" w:rsidRPr="00B0132F">
        <w:rPr>
          <w:sz w:val="22"/>
          <w:szCs w:val="22"/>
        </w:rPr>
        <w:t xml:space="preserve">3,6 fois plus élevé  </w:t>
      </w:r>
      <w:r w:rsidRPr="00B0132F">
        <w:rPr>
          <w:sz w:val="22"/>
          <w:szCs w:val="22"/>
        </w:rPr>
        <w:t xml:space="preserve"> en présence de la technique du «</w:t>
      </w:r>
      <w:r w:rsidR="00E629E8" w:rsidRPr="00B0132F">
        <w:rPr>
          <w:sz w:val="22"/>
          <w:szCs w:val="22"/>
        </w:rPr>
        <w:t>trou de bouton</w:t>
      </w:r>
      <w:r w:rsidRPr="00B0132F">
        <w:rPr>
          <w:sz w:val="22"/>
          <w:szCs w:val="22"/>
        </w:rPr>
        <w:t>»</w:t>
      </w:r>
      <w:r w:rsidR="00A819C9" w:rsidRPr="00B0132F">
        <w:rPr>
          <w:sz w:val="22"/>
          <w:szCs w:val="22"/>
        </w:rPr>
        <w:t>,</w:t>
      </w:r>
      <w:r w:rsidRPr="00B0132F">
        <w:rPr>
          <w:sz w:val="22"/>
          <w:szCs w:val="22"/>
        </w:rPr>
        <w:t xml:space="preserve"> </w:t>
      </w:r>
      <w:r w:rsidR="00090AC2" w:rsidRPr="00B0132F">
        <w:rPr>
          <w:sz w:val="22"/>
          <w:szCs w:val="22"/>
        </w:rPr>
        <w:t xml:space="preserve"> Les résultats </w:t>
      </w:r>
      <w:r w:rsidRPr="00B0132F">
        <w:rPr>
          <w:sz w:val="22"/>
          <w:szCs w:val="22"/>
        </w:rPr>
        <w:t xml:space="preserve">de ce programme </w:t>
      </w:r>
      <w:r w:rsidR="00090AC2" w:rsidRPr="00B0132F">
        <w:rPr>
          <w:sz w:val="22"/>
          <w:szCs w:val="22"/>
        </w:rPr>
        <w:t xml:space="preserve">seront envoyés aux </w:t>
      </w:r>
      <w:proofErr w:type="gramStart"/>
      <w:r w:rsidR="00090AC2" w:rsidRPr="00B0132F">
        <w:rPr>
          <w:sz w:val="22"/>
          <w:szCs w:val="22"/>
        </w:rPr>
        <w:t>néphrologues</w:t>
      </w:r>
      <w:r w:rsidR="00A730E5" w:rsidRPr="00B0132F">
        <w:rPr>
          <w:sz w:val="22"/>
          <w:szCs w:val="22"/>
        </w:rPr>
        <w:t xml:space="preserve"> ,</w:t>
      </w:r>
      <w:proofErr w:type="gramEnd"/>
      <w:r w:rsidR="00A730E5" w:rsidRPr="00B0132F">
        <w:rPr>
          <w:sz w:val="22"/>
          <w:szCs w:val="22"/>
        </w:rPr>
        <w:t xml:space="preserve"> aux chirurgiens vasculaires et au regroupement des infirmières en néphrologie</w:t>
      </w:r>
    </w:p>
    <w:p w:rsidR="006C5F19" w:rsidRPr="00B0132F" w:rsidRDefault="006C5F19" w:rsidP="00687D25">
      <w:pPr>
        <w:ind w:left="851"/>
        <w:rPr>
          <w:sz w:val="22"/>
          <w:szCs w:val="22"/>
        </w:rPr>
      </w:pPr>
    </w:p>
    <w:p w:rsidR="006C5F19" w:rsidRPr="00B0132F" w:rsidRDefault="006C5F19" w:rsidP="000052FB">
      <w:pPr>
        <w:autoSpaceDE w:val="0"/>
        <w:autoSpaceDN w:val="0"/>
        <w:adjustRightInd w:val="0"/>
        <w:ind w:left="851"/>
        <w:jc w:val="both"/>
        <w:rPr>
          <w:color w:val="000000"/>
          <w:sz w:val="22"/>
          <w:szCs w:val="22"/>
          <w:lang w:eastAsia="fr-CA"/>
        </w:rPr>
      </w:pPr>
      <w:r w:rsidRPr="00B0132F">
        <w:rPr>
          <w:sz w:val="22"/>
          <w:szCs w:val="22"/>
        </w:rPr>
        <w:t>Par ailleurs, un suivi a été fait</w:t>
      </w:r>
      <w:r w:rsidR="000052FB" w:rsidRPr="00B0132F">
        <w:rPr>
          <w:sz w:val="22"/>
          <w:szCs w:val="22"/>
        </w:rPr>
        <w:t xml:space="preserve"> le 23 juin</w:t>
      </w:r>
      <w:r w:rsidRPr="00B0132F">
        <w:rPr>
          <w:sz w:val="22"/>
          <w:szCs w:val="22"/>
        </w:rPr>
        <w:t xml:space="preserve"> auprès de Mme Anne-Claire Marcotte de l’équipe sur  la suppléance rénale à la DGSSMU</w:t>
      </w:r>
      <w:r w:rsidR="00A819C9" w:rsidRPr="00B0132F">
        <w:rPr>
          <w:sz w:val="22"/>
          <w:szCs w:val="22"/>
        </w:rPr>
        <w:t xml:space="preserve">. On </w:t>
      </w:r>
      <w:r w:rsidRPr="00B0132F">
        <w:rPr>
          <w:sz w:val="22"/>
          <w:szCs w:val="22"/>
        </w:rPr>
        <w:t>lui</w:t>
      </w:r>
      <w:r w:rsidR="00A819C9" w:rsidRPr="00B0132F">
        <w:rPr>
          <w:sz w:val="22"/>
          <w:szCs w:val="22"/>
        </w:rPr>
        <w:t xml:space="preserve"> a</w:t>
      </w:r>
      <w:r w:rsidRPr="00B0132F">
        <w:rPr>
          <w:sz w:val="22"/>
          <w:szCs w:val="22"/>
        </w:rPr>
        <w:t xml:space="preserve"> rapport</w:t>
      </w:r>
      <w:r w:rsidR="00A819C9" w:rsidRPr="00B0132F">
        <w:rPr>
          <w:sz w:val="22"/>
          <w:szCs w:val="22"/>
        </w:rPr>
        <w:t>é</w:t>
      </w:r>
      <w:r w:rsidRPr="00B0132F">
        <w:rPr>
          <w:sz w:val="22"/>
          <w:szCs w:val="22"/>
        </w:rPr>
        <w:t xml:space="preserve"> que bien que  le taux de bactériémies </w:t>
      </w:r>
      <w:r w:rsidR="000052FB" w:rsidRPr="00B0132F">
        <w:rPr>
          <w:sz w:val="22"/>
          <w:szCs w:val="22"/>
        </w:rPr>
        <w:t xml:space="preserve">soit </w:t>
      </w:r>
      <w:r w:rsidRPr="00B0132F">
        <w:rPr>
          <w:sz w:val="22"/>
          <w:szCs w:val="22"/>
        </w:rPr>
        <w:t xml:space="preserve">plus élevé lors d'accès par cathéter plutôt que par fistule, l'utilisation de cette dernière  diminue légèrement comparativement aux années antérieures. Dans le cadre de leurs travaux ont-ils </w:t>
      </w:r>
      <w:r w:rsidR="000052FB" w:rsidRPr="00B0132F">
        <w:rPr>
          <w:sz w:val="22"/>
          <w:szCs w:val="22"/>
        </w:rPr>
        <w:t>é</w:t>
      </w:r>
      <w:r w:rsidRPr="00B0132F">
        <w:rPr>
          <w:sz w:val="22"/>
          <w:szCs w:val="22"/>
        </w:rPr>
        <w:t>té</w:t>
      </w:r>
      <w:r w:rsidR="000052FB" w:rsidRPr="00B0132F">
        <w:rPr>
          <w:sz w:val="22"/>
          <w:szCs w:val="22"/>
        </w:rPr>
        <w:t xml:space="preserve"> </w:t>
      </w:r>
      <w:r w:rsidRPr="00B0132F">
        <w:rPr>
          <w:sz w:val="22"/>
          <w:szCs w:val="22"/>
        </w:rPr>
        <w:t xml:space="preserve">en mesure d'identifier les raisons qui expliquent </w:t>
      </w:r>
      <w:r w:rsidR="000052FB" w:rsidRPr="00B0132F">
        <w:rPr>
          <w:sz w:val="22"/>
          <w:szCs w:val="22"/>
        </w:rPr>
        <w:t xml:space="preserve">cette </w:t>
      </w:r>
      <w:r w:rsidRPr="00B0132F">
        <w:rPr>
          <w:sz w:val="22"/>
          <w:szCs w:val="22"/>
        </w:rPr>
        <w:t xml:space="preserve"> diminution du % de fistules dans les services de suppléance rénale?</w:t>
      </w:r>
      <w:r w:rsidR="000052FB" w:rsidRPr="00B0132F">
        <w:rPr>
          <w:sz w:val="22"/>
          <w:szCs w:val="22"/>
        </w:rPr>
        <w:t xml:space="preserve"> Quel</w:t>
      </w:r>
      <w:r w:rsidR="00167334" w:rsidRPr="00B0132F">
        <w:rPr>
          <w:sz w:val="22"/>
          <w:szCs w:val="22"/>
        </w:rPr>
        <w:t>le</w:t>
      </w:r>
      <w:r w:rsidR="000052FB" w:rsidRPr="00B0132F">
        <w:rPr>
          <w:sz w:val="22"/>
          <w:szCs w:val="22"/>
        </w:rPr>
        <w:t xml:space="preserve">s sont les orientations à venir au regard de l'organisation des services permettant un meilleur accès  à la fistule </w:t>
      </w:r>
      <w:proofErr w:type="spellStart"/>
      <w:r w:rsidR="000052FB" w:rsidRPr="00B0132F">
        <w:rPr>
          <w:sz w:val="22"/>
          <w:szCs w:val="22"/>
        </w:rPr>
        <w:t>artérioveineuse</w:t>
      </w:r>
      <w:proofErr w:type="spellEnd"/>
      <w:r w:rsidR="000052FB" w:rsidRPr="00B0132F">
        <w:rPr>
          <w:sz w:val="22"/>
          <w:szCs w:val="22"/>
        </w:rPr>
        <w:t>?   Mme Marcotte a été invitée à contacter les présidentes d</w:t>
      </w:r>
      <w:r w:rsidR="00167334" w:rsidRPr="00B0132F">
        <w:rPr>
          <w:sz w:val="22"/>
          <w:szCs w:val="22"/>
        </w:rPr>
        <w:t>u</w:t>
      </w:r>
      <w:r w:rsidR="000052FB" w:rsidRPr="00B0132F">
        <w:rPr>
          <w:sz w:val="22"/>
          <w:szCs w:val="22"/>
        </w:rPr>
        <w:t xml:space="preserve"> CINQ et </w:t>
      </w:r>
      <w:r w:rsidR="00167334" w:rsidRPr="00B0132F">
        <w:rPr>
          <w:sz w:val="22"/>
          <w:szCs w:val="22"/>
        </w:rPr>
        <w:t xml:space="preserve">de </w:t>
      </w:r>
      <w:r w:rsidR="000052FB" w:rsidRPr="00B0132F">
        <w:rPr>
          <w:sz w:val="22"/>
          <w:szCs w:val="22"/>
        </w:rPr>
        <w:t>SPIN pour obtenir des  précisions additionnelles.</w:t>
      </w:r>
      <w:r w:rsidR="000052FB" w:rsidRPr="00B0132F">
        <w:rPr>
          <w:color w:val="000000"/>
          <w:sz w:val="22"/>
          <w:szCs w:val="22"/>
          <w:lang w:eastAsia="fr-CA"/>
        </w:rPr>
        <w:t xml:space="preserve"> </w:t>
      </w:r>
    </w:p>
    <w:p w:rsidR="006C5F19" w:rsidRPr="00B0132F" w:rsidRDefault="006C5F19" w:rsidP="006C5F19">
      <w:pPr>
        <w:ind w:left="851"/>
        <w:rPr>
          <w:color w:val="000000"/>
          <w:sz w:val="22"/>
          <w:szCs w:val="22"/>
          <w:lang w:eastAsia="fr-CA"/>
        </w:rPr>
      </w:pPr>
    </w:p>
    <w:p w:rsidR="000D16CA" w:rsidRPr="00B0132F" w:rsidRDefault="000D16CA" w:rsidP="00A0763E">
      <w:pPr>
        <w:tabs>
          <w:tab w:val="left" w:pos="709"/>
          <w:tab w:val="num" w:pos="1320"/>
        </w:tabs>
        <w:spacing w:before="120"/>
        <w:ind w:left="709" w:hanging="709"/>
        <w:jc w:val="both"/>
        <w:rPr>
          <w:b/>
          <w:sz w:val="22"/>
          <w:szCs w:val="22"/>
        </w:rPr>
      </w:pPr>
      <w:r w:rsidRPr="00B0132F">
        <w:rPr>
          <w:b/>
          <w:sz w:val="22"/>
          <w:szCs w:val="22"/>
        </w:rPr>
        <w:t>39.11</w:t>
      </w:r>
      <w:r w:rsidRPr="00B0132F">
        <w:rPr>
          <w:b/>
          <w:sz w:val="22"/>
          <w:szCs w:val="22"/>
        </w:rPr>
        <w:tab/>
        <w:t xml:space="preserve">Retraitement des dispositifs médicaux </w:t>
      </w:r>
      <w:proofErr w:type="gramStart"/>
      <w:r w:rsidRPr="00B0132F">
        <w:rPr>
          <w:b/>
          <w:sz w:val="22"/>
          <w:szCs w:val="22"/>
        </w:rPr>
        <w:t>(</w:t>
      </w:r>
      <w:r w:rsidR="006C6BB4" w:rsidRPr="00B0132F">
        <w:rPr>
          <w:b/>
          <w:sz w:val="22"/>
          <w:szCs w:val="22"/>
        </w:rPr>
        <w:t xml:space="preserve"> Christophe</w:t>
      </w:r>
      <w:proofErr w:type="gramEnd"/>
      <w:r w:rsidR="006C6BB4" w:rsidRPr="00B0132F">
        <w:rPr>
          <w:b/>
          <w:sz w:val="22"/>
          <w:szCs w:val="22"/>
        </w:rPr>
        <w:t xml:space="preserve"> Lair</w:t>
      </w:r>
      <w:r w:rsidRPr="00B0132F">
        <w:rPr>
          <w:b/>
          <w:sz w:val="22"/>
          <w:szCs w:val="22"/>
        </w:rPr>
        <w:t>)</w:t>
      </w:r>
      <w:r w:rsidR="00B0132F" w:rsidRPr="00B0132F">
        <w:rPr>
          <w:b/>
          <w:sz w:val="22"/>
          <w:szCs w:val="22"/>
        </w:rPr>
        <w:t xml:space="preserve"> </w:t>
      </w:r>
    </w:p>
    <w:p w:rsidR="003040A0" w:rsidRDefault="006C6BB4" w:rsidP="003040A0">
      <w:pPr>
        <w:tabs>
          <w:tab w:val="left" w:pos="709"/>
          <w:tab w:val="num" w:pos="1320"/>
        </w:tabs>
        <w:spacing w:before="120"/>
        <w:ind w:left="709"/>
        <w:jc w:val="both"/>
        <w:rPr>
          <w:sz w:val="22"/>
          <w:szCs w:val="22"/>
        </w:rPr>
      </w:pPr>
      <w:r w:rsidRPr="00B0132F">
        <w:rPr>
          <w:sz w:val="22"/>
          <w:szCs w:val="22"/>
        </w:rPr>
        <w:t>M. Lair présente les tableaux  suivants</w:t>
      </w:r>
      <w:r w:rsidR="003040A0" w:rsidRPr="003040A0">
        <w:rPr>
          <w:b/>
          <w:sz w:val="22"/>
          <w:szCs w:val="22"/>
        </w:rPr>
        <w:t xml:space="preserve"> </w:t>
      </w:r>
      <w:r w:rsidR="003040A0">
        <w:rPr>
          <w:sz w:val="22"/>
          <w:szCs w:val="22"/>
        </w:rPr>
        <w:t>(les</w:t>
      </w:r>
      <w:r w:rsidR="003040A0" w:rsidRPr="003040A0">
        <w:rPr>
          <w:sz w:val="22"/>
          <w:szCs w:val="22"/>
        </w:rPr>
        <w:t xml:space="preserve"> tableaux ont été reçus par les membres avant</w:t>
      </w:r>
    </w:p>
    <w:p w:rsidR="006C6BB4" w:rsidRPr="003040A0" w:rsidRDefault="003040A0" w:rsidP="003040A0">
      <w:pPr>
        <w:tabs>
          <w:tab w:val="left" w:pos="709"/>
          <w:tab w:val="num" w:pos="1320"/>
        </w:tabs>
        <w:spacing w:before="120"/>
        <w:ind w:left="709"/>
        <w:jc w:val="both"/>
        <w:rPr>
          <w:b/>
          <w:sz w:val="22"/>
          <w:szCs w:val="22"/>
        </w:rPr>
      </w:pPr>
      <w:r w:rsidRPr="003040A0">
        <w:rPr>
          <w:sz w:val="22"/>
          <w:szCs w:val="22"/>
        </w:rPr>
        <w:t xml:space="preserve"> </w:t>
      </w:r>
      <w:proofErr w:type="gramStart"/>
      <w:r w:rsidRPr="003040A0">
        <w:rPr>
          <w:sz w:val="22"/>
          <w:szCs w:val="22"/>
        </w:rPr>
        <w:t>la</w:t>
      </w:r>
      <w:proofErr w:type="gramEnd"/>
      <w:r w:rsidRPr="003040A0">
        <w:rPr>
          <w:sz w:val="22"/>
          <w:szCs w:val="22"/>
        </w:rPr>
        <w:t xml:space="preserve"> rencontre)</w:t>
      </w:r>
      <w:r>
        <w:rPr>
          <w:b/>
          <w:sz w:val="22"/>
          <w:szCs w:val="22"/>
        </w:rPr>
        <w:t xml:space="preserve"> </w:t>
      </w:r>
      <w:r w:rsidR="006C6BB4" w:rsidRPr="00B0132F">
        <w:rPr>
          <w:sz w:val="22"/>
          <w:szCs w:val="22"/>
        </w:rPr>
        <w:t xml:space="preserve">: </w:t>
      </w:r>
    </w:p>
    <w:p w:rsidR="00773385" w:rsidRDefault="006C6BB4" w:rsidP="00090AC2">
      <w:pPr>
        <w:keepNext/>
        <w:tabs>
          <w:tab w:val="left" w:pos="709"/>
        </w:tabs>
        <w:spacing w:before="120"/>
        <w:ind w:left="709"/>
        <w:jc w:val="both"/>
        <w:rPr>
          <w:noProof/>
          <w:sz w:val="22"/>
          <w:szCs w:val="22"/>
          <w:lang w:eastAsia="fr-CA"/>
        </w:rPr>
      </w:pPr>
      <w:r>
        <w:rPr>
          <w:sz w:val="22"/>
          <w:szCs w:val="22"/>
        </w:rPr>
        <w:t xml:space="preserve">1) </w:t>
      </w:r>
      <w:r>
        <w:rPr>
          <w:noProof/>
          <w:sz w:val="22"/>
          <w:szCs w:val="22"/>
          <w:lang w:eastAsia="fr-CA"/>
        </w:rPr>
        <w:t>Le nombre de demandes d’analyses enregistrées  selon l’année, la catégorie des demandes (accidents , incidents et expertises) et le type de dispositif impliqué et ce depuis le début du programme en 2007-2008</w:t>
      </w:r>
      <w:r w:rsidR="00773385">
        <w:rPr>
          <w:noProof/>
          <w:sz w:val="22"/>
          <w:szCs w:val="22"/>
          <w:lang w:eastAsia="fr-CA"/>
        </w:rPr>
        <w:t>.</w:t>
      </w:r>
      <w:r w:rsidR="00A819C9">
        <w:rPr>
          <w:noProof/>
          <w:sz w:val="22"/>
          <w:szCs w:val="22"/>
          <w:lang w:eastAsia="fr-CA"/>
        </w:rPr>
        <w:t xml:space="preserve"> On constate que</w:t>
      </w:r>
      <w:r w:rsidR="00773385">
        <w:rPr>
          <w:noProof/>
          <w:sz w:val="22"/>
          <w:szCs w:val="22"/>
          <w:lang w:eastAsia="fr-CA"/>
        </w:rPr>
        <w:t xml:space="preserve"> </w:t>
      </w:r>
      <w:r w:rsidR="00A819C9">
        <w:rPr>
          <w:noProof/>
          <w:sz w:val="22"/>
          <w:szCs w:val="22"/>
          <w:lang w:eastAsia="fr-CA"/>
        </w:rPr>
        <w:t>l</w:t>
      </w:r>
      <w:r w:rsidR="00773385">
        <w:rPr>
          <w:noProof/>
          <w:sz w:val="22"/>
          <w:szCs w:val="22"/>
          <w:lang w:eastAsia="fr-CA"/>
        </w:rPr>
        <w:t xml:space="preserve">e nombre de demande ne cesse d’augmenter </w:t>
      </w:r>
      <w:r w:rsidR="00A819C9">
        <w:rPr>
          <w:noProof/>
          <w:sz w:val="22"/>
          <w:szCs w:val="22"/>
          <w:lang w:eastAsia="fr-CA"/>
        </w:rPr>
        <w:t xml:space="preserve">ce qui </w:t>
      </w:r>
      <w:r w:rsidR="00773385">
        <w:rPr>
          <w:noProof/>
          <w:sz w:val="22"/>
          <w:szCs w:val="22"/>
          <w:lang w:eastAsia="fr-CA"/>
        </w:rPr>
        <w:t xml:space="preserve">traduit très certainement un meilleur accès au CERDM et une reconnaissance de son expertise. </w:t>
      </w:r>
    </w:p>
    <w:p w:rsidR="00A0763E" w:rsidRDefault="00171D85" w:rsidP="00090AC2">
      <w:pPr>
        <w:keepNext/>
        <w:tabs>
          <w:tab w:val="left" w:pos="709"/>
        </w:tabs>
        <w:spacing w:before="120"/>
        <w:ind w:left="709"/>
        <w:jc w:val="both"/>
        <w:rPr>
          <w:noProof/>
          <w:sz w:val="22"/>
          <w:szCs w:val="22"/>
          <w:lang w:eastAsia="fr-CA"/>
        </w:rPr>
      </w:pPr>
      <w:r>
        <w:rPr>
          <w:noProof/>
          <w:sz w:val="22"/>
          <w:szCs w:val="22"/>
          <w:lang w:eastAsia="fr-CA"/>
        </w:rPr>
        <w:t>2) L</w:t>
      </w:r>
      <w:r w:rsidR="006C6BB4">
        <w:rPr>
          <w:noProof/>
          <w:sz w:val="22"/>
          <w:szCs w:val="22"/>
          <w:lang w:eastAsia="fr-CA"/>
        </w:rPr>
        <w:t xml:space="preserve">e </w:t>
      </w:r>
      <w:r w:rsidR="006C6BB4" w:rsidRPr="003775CD">
        <w:rPr>
          <w:noProof/>
          <w:color w:val="000000" w:themeColor="text1"/>
          <w:sz w:val="22"/>
          <w:szCs w:val="22"/>
          <w:lang w:eastAsia="fr-CA"/>
        </w:rPr>
        <w:t>délais</w:t>
      </w:r>
      <w:r w:rsidR="006C6BB4">
        <w:rPr>
          <w:noProof/>
          <w:sz w:val="22"/>
          <w:szCs w:val="22"/>
          <w:lang w:eastAsia="fr-CA"/>
        </w:rPr>
        <w:t xml:space="preserve"> de traitement des demandes : ce dernier diminue bien que le nombre de demandes augmente</w:t>
      </w:r>
      <w:r w:rsidR="00773385">
        <w:rPr>
          <w:noProof/>
          <w:sz w:val="22"/>
          <w:szCs w:val="22"/>
          <w:lang w:eastAsia="fr-CA"/>
        </w:rPr>
        <w:t xml:space="preserve">  ce qui démontre l’efficie</w:t>
      </w:r>
      <w:r w:rsidR="00A819C9">
        <w:rPr>
          <w:noProof/>
          <w:sz w:val="22"/>
          <w:szCs w:val="22"/>
          <w:lang w:eastAsia="fr-CA"/>
        </w:rPr>
        <w:t>n</w:t>
      </w:r>
      <w:r w:rsidR="00773385">
        <w:rPr>
          <w:noProof/>
          <w:sz w:val="22"/>
          <w:szCs w:val="22"/>
          <w:lang w:eastAsia="fr-CA"/>
        </w:rPr>
        <w:t>ce du CERDM.</w:t>
      </w:r>
    </w:p>
    <w:p w:rsidR="00090AC2" w:rsidRPr="003775CD" w:rsidRDefault="00773385" w:rsidP="00090AC2">
      <w:pPr>
        <w:keepNext/>
        <w:tabs>
          <w:tab w:val="left" w:pos="709"/>
        </w:tabs>
        <w:spacing w:before="120"/>
        <w:ind w:left="709"/>
        <w:jc w:val="both"/>
      </w:pPr>
      <w:r w:rsidRPr="003775CD">
        <w:t>On souligne que c’est la première année que les accidents et inci</w:t>
      </w:r>
      <w:r w:rsidR="00B0132F">
        <w:t>dents sont répertoriés dans le C</w:t>
      </w:r>
      <w:r w:rsidRPr="003775CD">
        <w:t xml:space="preserve">ISSS. </w:t>
      </w:r>
    </w:p>
    <w:p w:rsidR="00773385" w:rsidRDefault="00773385" w:rsidP="00090AC2">
      <w:pPr>
        <w:keepNext/>
        <w:tabs>
          <w:tab w:val="left" w:pos="709"/>
        </w:tabs>
        <w:spacing w:before="120"/>
        <w:ind w:left="709"/>
        <w:jc w:val="both"/>
      </w:pPr>
      <w:r w:rsidRPr="003775CD">
        <w:t>Par ailleurs, on nous informe que la nécessité d’avoir des répondants en RDM dans les CISSS,</w:t>
      </w:r>
      <w:r w:rsidR="00A0763E" w:rsidRPr="003775CD">
        <w:t xml:space="preserve"> </w:t>
      </w:r>
      <w:r w:rsidRPr="003775CD">
        <w:t>les  CIUSSS et les établissements non fusionnés demeurent.</w:t>
      </w:r>
    </w:p>
    <w:p w:rsidR="003775CD" w:rsidRPr="003775CD" w:rsidRDefault="003775CD" w:rsidP="00090AC2">
      <w:pPr>
        <w:keepNext/>
        <w:tabs>
          <w:tab w:val="left" w:pos="709"/>
        </w:tabs>
        <w:spacing w:before="120"/>
        <w:ind w:left="709"/>
        <w:jc w:val="both"/>
      </w:pPr>
    </w:p>
    <w:p w:rsidR="00A0763E" w:rsidRPr="00A0763E" w:rsidRDefault="00A0763E" w:rsidP="00015C34">
      <w:pPr>
        <w:pStyle w:val="Default"/>
        <w:ind w:left="709"/>
        <w:rPr>
          <w:rFonts w:ascii="Times New Roman" w:hAnsi="Times New Roman" w:cs="Times New Roman"/>
          <w:color w:val="auto"/>
          <w:lang w:eastAsia="fr-FR"/>
        </w:rPr>
      </w:pPr>
      <w:r w:rsidRPr="003775CD">
        <w:rPr>
          <w:rFonts w:ascii="Times New Roman" w:hAnsi="Times New Roman" w:cs="Times New Roman"/>
          <w:color w:val="auto"/>
          <w:lang w:eastAsia="fr-FR"/>
        </w:rPr>
        <w:t>Par ailleurs</w:t>
      </w:r>
      <w:r w:rsidR="003775CD">
        <w:rPr>
          <w:rFonts w:ascii="Times New Roman" w:hAnsi="Times New Roman" w:cs="Times New Roman"/>
          <w:color w:val="auto"/>
          <w:lang w:eastAsia="fr-FR"/>
        </w:rPr>
        <w:t xml:space="preserve">, </w:t>
      </w:r>
      <w:r w:rsidRPr="003775CD">
        <w:rPr>
          <w:rFonts w:ascii="Times New Roman" w:hAnsi="Times New Roman" w:cs="Times New Roman"/>
          <w:color w:val="auto"/>
          <w:lang w:eastAsia="fr-FR"/>
        </w:rPr>
        <w:t xml:space="preserve">Dr Savard porte à l’attention de M. Lair un questionnement au regard du  risque d’infection  </w:t>
      </w:r>
      <w:r w:rsidR="00167334">
        <w:rPr>
          <w:rFonts w:ascii="Times New Roman" w:hAnsi="Times New Roman" w:cs="Times New Roman"/>
          <w:color w:val="auto"/>
          <w:lang w:eastAsia="fr-FR"/>
        </w:rPr>
        <w:t xml:space="preserve">lié </w:t>
      </w:r>
      <w:r w:rsidRPr="003775CD">
        <w:rPr>
          <w:rFonts w:ascii="Times New Roman" w:hAnsi="Times New Roman" w:cs="Times New Roman"/>
          <w:color w:val="auto"/>
          <w:lang w:eastAsia="fr-FR"/>
        </w:rPr>
        <w:t xml:space="preserve">aux entérobactéries résistantes aux </w:t>
      </w:r>
      <w:proofErr w:type="spellStart"/>
      <w:r w:rsidRPr="003775CD">
        <w:rPr>
          <w:rFonts w:ascii="Times New Roman" w:hAnsi="Times New Roman" w:cs="Times New Roman"/>
          <w:color w:val="auto"/>
          <w:lang w:eastAsia="fr-FR"/>
        </w:rPr>
        <w:t>carbapénèmes</w:t>
      </w:r>
      <w:proofErr w:type="spellEnd"/>
      <w:r w:rsidRPr="003775CD">
        <w:rPr>
          <w:rFonts w:ascii="Times New Roman" w:hAnsi="Times New Roman" w:cs="Times New Roman"/>
          <w:color w:val="auto"/>
          <w:lang w:eastAsia="fr-FR"/>
        </w:rPr>
        <w:t xml:space="preserve"> (ERC) associé à l’utilisation des </w:t>
      </w:r>
      <w:proofErr w:type="spellStart"/>
      <w:r w:rsidRPr="003775CD">
        <w:rPr>
          <w:rFonts w:ascii="Times New Roman" w:hAnsi="Times New Roman" w:cs="Times New Roman"/>
          <w:color w:val="auto"/>
          <w:lang w:eastAsia="fr-FR"/>
        </w:rPr>
        <w:t>duodénoscopes</w:t>
      </w:r>
      <w:proofErr w:type="spellEnd"/>
      <w:r w:rsidRPr="003775CD">
        <w:rPr>
          <w:rFonts w:ascii="Times New Roman" w:hAnsi="Times New Roman" w:cs="Times New Roman"/>
          <w:color w:val="auto"/>
          <w:lang w:eastAsia="fr-FR"/>
        </w:rPr>
        <w:t xml:space="preserve">. </w:t>
      </w:r>
      <w:r w:rsidR="003775CD" w:rsidRPr="003775CD">
        <w:rPr>
          <w:rFonts w:ascii="Times New Roman" w:hAnsi="Times New Roman" w:cs="Times New Roman"/>
          <w:color w:val="auto"/>
          <w:lang w:eastAsia="fr-FR"/>
        </w:rPr>
        <w:t xml:space="preserve"> </w:t>
      </w:r>
      <w:r w:rsidR="003775CD">
        <w:rPr>
          <w:rFonts w:ascii="Times New Roman" w:hAnsi="Times New Roman" w:cs="Times New Roman"/>
          <w:color w:val="auto"/>
          <w:lang w:eastAsia="fr-FR"/>
        </w:rPr>
        <w:t xml:space="preserve">L’ÉCRI </w:t>
      </w:r>
      <w:r w:rsidR="00015C34">
        <w:rPr>
          <w:rFonts w:ascii="Times New Roman" w:hAnsi="Times New Roman" w:cs="Times New Roman"/>
          <w:color w:val="auto"/>
          <w:lang w:eastAsia="fr-FR"/>
        </w:rPr>
        <w:t xml:space="preserve">Institute recommande de mettre en place </w:t>
      </w:r>
      <w:r w:rsidR="003775CD" w:rsidRPr="003775CD">
        <w:rPr>
          <w:rFonts w:ascii="Times New Roman" w:hAnsi="Times New Roman" w:cs="Times New Roman"/>
          <w:sz w:val="22"/>
          <w:szCs w:val="22"/>
        </w:rPr>
        <w:t xml:space="preserve">un programme de surveillance de l’ERC en effectuant des prélèvements sur les </w:t>
      </w:r>
      <w:proofErr w:type="spellStart"/>
      <w:r w:rsidR="003775CD" w:rsidRPr="003775CD">
        <w:rPr>
          <w:rFonts w:ascii="Times New Roman" w:hAnsi="Times New Roman" w:cs="Times New Roman"/>
          <w:sz w:val="22"/>
          <w:szCs w:val="22"/>
        </w:rPr>
        <w:t>duodénoscopes</w:t>
      </w:r>
      <w:proofErr w:type="spellEnd"/>
      <w:r w:rsidR="003775CD" w:rsidRPr="003775CD">
        <w:rPr>
          <w:rFonts w:ascii="Times New Roman" w:hAnsi="Times New Roman" w:cs="Times New Roman"/>
          <w:sz w:val="22"/>
          <w:szCs w:val="22"/>
        </w:rPr>
        <w:t xml:space="preserve">. </w:t>
      </w:r>
      <w:r w:rsidR="00015C34" w:rsidRPr="00015C34">
        <w:rPr>
          <w:rFonts w:ascii="Times New Roman" w:hAnsi="Times New Roman" w:cs="Times New Roman"/>
        </w:rPr>
        <w:t xml:space="preserve"> </w:t>
      </w:r>
      <w:r w:rsidR="00015C34" w:rsidRPr="00015C34">
        <w:rPr>
          <w:rFonts w:ascii="Times New Roman" w:hAnsi="Times New Roman" w:cs="Times New Roman"/>
          <w:sz w:val="22"/>
          <w:szCs w:val="22"/>
        </w:rPr>
        <w:lastRenderedPageBreak/>
        <w:t>Considérant l’impact d’une telle recommandation au niveau de la dispensation de soins aux usagers, ainsi que les coûts qui y sont rattachés, l’INSPQ mettra en place au cours des prochaines semaines un comité d’experts afin d’évaluer l’ampleur de la problématique au Québec</w:t>
      </w:r>
      <w:r w:rsidR="00015C34">
        <w:rPr>
          <w:rFonts w:ascii="Times New Roman" w:hAnsi="Times New Roman" w:cs="Times New Roman"/>
          <w:sz w:val="22"/>
          <w:szCs w:val="22"/>
        </w:rPr>
        <w:t>.  Cependant, elle a rappelé d</w:t>
      </w:r>
      <w:r w:rsidR="003775CD" w:rsidRPr="003775CD">
        <w:rPr>
          <w:rFonts w:ascii="Times New Roman" w:hAnsi="Times New Roman" w:cs="Times New Roman"/>
          <w:color w:val="auto"/>
          <w:lang w:eastAsia="fr-FR"/>
        </w:rPr>
        <w:t xml:space="preserve">ès le 10 avril dernier </w:t>
      </w:r>
      <w:r w:rsidR="003775CD">
        <w:rPr>
          <w:rFonts w:ascii="Times New Roman" w:hAnsi="Times New Roman" w:cs="Times New Roman"/>
          <w:color w:val="auto"/>
          <w:lang w:eastAsia="fr-FR"/>
        </w:rPr>
        <w:t xml:space="preserve">les </w:t>
      </w:r>
      <w:r w:rsidR="003775CD" w:rsidRPr="003775CD">
        <w:rPr>
          <w:rFonts w:ascii="Times New Roman" w:hAnsi="Times New Roman" w:cs="Times New Roman"/>
          <w:color w:val="auto"/>
          <w:lang w:eastAsia="fr-FR"/>
        </w:rPr>
        <w:t xml:space="preserve"> recommandations  qui sont disponibles à l’adresse suivante</w:t>
      </w:r>
      <w:proofErr w:type="gramStart"/>
      <w:r w:rsidR="003775CD" w:rsidRPr="003775CD">
        <w:rPr>
          <w:rFonts w:ascii="Times New Roman" w:hAnsi="Times New Roman" w:cs="Times New Roman"/>
          <w:color w:val="auto"/>
          <w:lang w:eastAsia="fr-FR"/>
        </w:rPr>
        <w:t>:  https</w:t>
      </w:r>
      <w:proofErr w:type="gramEnd"/>
      <w:r w:rsidR="003775CD" w:rsidRPr="003775CD">
        <w:rPr>
          <w:rFonts w:ascii="Times New Roman" w:hAnsi="Times New Roman" w:cs="Times New Roman"/>
          <w:color w:val="auto"/>
          <w:lang w:eastAsia="fr-FR"/>
        </w:rPr>
        <w:t>://www.inspq.qc.ca/cerdm/documentation-et-outils</w:t>
      </w:r>
      <w:r w:rsidRPr="00A0763E">
        <w:rPr>
          <w:rFonts w:ascii="Times New Roman" w:hAnsi="Times New Roman" w:cs="Times New Roman"/>
          <w:color w:val="auto"/>
          <w:lang w:eastAsia="fr-FR"/>
        </w:rPr>
        <w:t xml:space="preserve"> </w:t>
      </w:r>
    </w:p>
    <w:p w:rsidR="00090AC2" w:rsidRPr="002A7BEA" w:rsidRDefault="00015C34" w:rsidP="002A7BEA">
      <w:pPr>
        <w:keepNext/>
        <w:tabs>
          <w:tab w:val="left" w:pos="709"/>
        </w:tabs>
        <w:spacing w:before="120"/>
        <w:ind w:left="709"/>
        <w:jc w:val="both"/>
        <w:rPr>
          <w:color w:val="000000"/>
          <w:sz w:val="22"/>
          <w:szCs w:val="22"/>
          <w:lang w:eastAsia="fr-CA"/>
        </w:rPr>
      </w:pPr>
      <w:r w:rsidRPr="002A7BEA">
        <w:rPr>
          <w:color w:val="000000"/>
          <w:sz w:val="22"/>
          <w:szCs w:val="22"/>
          <w:lang w:eastAsia="fr-CA"/>
        </w:rPr>
        <w:t xml:space="preserve">Et enfin, </w:t>
      </w:r>
      <w:proofErr w:type="spellStart"/>
      <w:r w:rsidRPr="002A7BEA">
        <w:rPr>
          <w:color w:val="000000"/>
          <w:sz w:val="22"/>
          <w:szCs w:val="22"/>
          <w:lang w:eastAsia="fr-CA"/>
        </w:rPr>
        <w:t>Dre</w:t>
      </w:r>
      <w:proofErr w:type="spellEnd"/>
      <w:r w:rsidRPr="002A7BEA">
        <w:rPr>
          <w:color w:val="000000"/>
          <w:sz w:val="22"/>
          <w:szCs w:val="22"/>
          <w:lang w:eastAsia="fr-CA"/>
        </w:rPr>
        <w:t xml:space="preserve"> Anne-Marie </w:t>
      </w:r>
      <w:proofErr w:type="spellStart"/>
      <w:r w:rsidRPr="002A7BEA">
        <w:rPr>
          <w:color w:val="000000"/>
          <w:sz w:val="22"/>
          <w:szCs w:val="22"/>
          <w:lang w:eastAsia="fr-CA"/>
        </w:rPr>
        <w:t>Bourgault</w:t>
      </w:r>
      <w:proofErr w:type="spellEnd"/>
      <w:r w:rsidRPr="002A7BEA">
        <w:rPr>
          <w:color w:val="000000"/>
          <w:sz w:val="22"/>
          <w:szCs w:val="22"/>
          <w:lang w:eastAsia="fr-CA"/>
        </w:rPr>
        <w:t xml:space="preserve"> souligne l’importance de la </w:t>
      </w:r>
      <w:r w:rsidR="00090AC2" w:rsidRPr="002A7BEA">
        <w:rPr>
          <w:color w:val="000000"/>
          <w:sz w:val="22"/>
          <w:szCs w:val="22"/>
          <w:lang w:eastAsia="fr-CA"/>
        </w:rPr>
        <w:t>traçabilité</w:t>
      </w:r>
      <w:r w:rsidR="002A7BEA" w:rsidRPr="002A7BEA">
        <w:rPr>
          <w:color w:val="000000"/>
          <w:sz w:val="22"/>
          <w:szCs w:val="22"/>
          <w:lang w:eastAsia="fr-CA"/>
        </w:rPr>
        <w:t xml:space="preserve"> qui  s’applique à l’ensemble de la pratique tant clinique que pour les équipements</w:t>
      </w:r>
      <w:r w:rsidRPr="002A7BEA">
        <w:rPr>
          <w:color w:val="000000"/>
          <w:sz w:val="22"/>
          <w:szCs w:val="22"/>
          <w:lang w:eastAsia="fr-CA"/>
        </w:rPr>
        <w:t xml:space="preserve">. </w:t>
      </w:r>
      <w:r w:rsidR="002A7BEA" w:rsidRPr="002A7BEA">
        <w:rPr>
          <w:color w:val="000000"/>
          <w:sz w:val="22"/>
          <w:szCs w:val="22"/>
          <w:lang w:eastAsia="fr-CA"/>
        </w:rPr>
        <w:t xml:space="preserve">La traçabilité </w:t>
      </w:r>
      <w:r w:rsidR="00090AC2" w:rsidRPr="002A7BEA">
        <w:rPr>
          <w:color w:val="000000"/>
          <w:sz w:val="22"/>
          <w:szCs w:val="22"/>
          <w:lang w:eastAsia="fr-CA"/>
        </w:rPr>
        <w:t xml:space="preserve"> </w:t>
      </w:r>
      <w:r w:rsidR="002A7BEA" w:rsidRPr="002A7BEA">
        <w:rPr>
          <w:color w:val="000000"/>
          <w:sz w:val="22"/>
          <w:szCs w:val="22"/>
          <w:lang w:eastAsia="fr-CA"/>
        </w:rPr>
        <w:t>fait l’objet d’</w:t>
      </w:r>
      <w:r w:rsidRPr="002A7BEA">
        <w:rPr>
          <w:color w:val="000000"/>
          <w:sz w:val="22"/>
          <w:szCs w:val="22"/>
          <w:lang w:eastAsia="fr-CA"/>
        </w:rPr>
        <w:t>une grande préoccupation pour le Groupe vigilance pour la sécurité des so</w:t>
      </w:r>
      <w:r w:rsidR="0015686C">
        <w:rPr>
          <w:color w:val="000000"/>
          <w:sz w:val="22"/>
          <w:szCs w:val="22"/>
          <w:lang w:eastAsia="fr-CA"/>
        </w:rPr>
        <w:t xml:space="preserve">ins qui en fait un enjeu majeur. </w:t>
      </w:r>
      <w:r w:rsidR="002A7BEA" w:rsidRPr="002A7BEA">
        <w:rPr>
          <w:color w:val="000000"/>
          <w:sz w:val="22"/>
          <w:szCs w:val="22"/>
          <w:lang w:eastAsia="fr-CA"/>
        </w:rPr>
        <w:t xml:space="preserve">Comme le groupe sera dissout à l’automne prochain, il émettra une dernière recommandation à l’effet de  mettre en place les processus nécessaires à la traçabilité. </w:t>
      </w:r>
    </w:p>
    <w:p w:rsidR="002A7BEA" w:rsidRDefault="00090AC2" w:rsidP="00323402">
      <w:pPr>
        <w:tabs>
          <w:tab w:val="left" w:pos="709"/>
          <w:tab w:val="num" w:pos="1320"/>
        </w:tabs>
        <w:spacing w:before="120"/>
        <w:ind w:left="709" w:hanging="709"/>
        <w:jc w:val="both"/>
        <w:rPr>
          <w:b/>
          <w:sz w:val="22"/>
          <w:szCs w:val="22"/>
        </w:rPr>
      </w:pPr>
      <w:r w:rsidRPr="00C71586">
        <w:rPr>
          <w:b/>
          <w:sz w:val="22"/>
          <w:szCs w:val="22"/>
        </w:rPr>
        <w:t>39.12</w:t>
      </w:r>
      <w:r w:rsidR="00323402" w:rsidRPr="00C71586">
        <w:rPr>
          <w:b/>
          <w:sz w:val="22"/>
          <w:szCs w:val="22"/>
        </w:rPr>
        <w:t xml:space="preserve"> </w:t>
      </w:r>
      <w:r w:rsidR="00323402" w:rsidRPr="00C71586">
        <w:rPr>
          <w:b/>
          <w:sz w:val="22"/>
          <w:szCs w:val="22"/>
        </w:rPr>
        <w:tab/>
      </w:r>
      <w:r w:rsidRPr="00C71586">
        <w:rPr>
          <w:b/>
          <w:sz w:val="22"/>
          <w:szCs w:val="22"/>
        </w:rPr>
        <w:t xml:space="preserve">Indicateur sur l’hygiène des mains (M Tremblay) </w:t>
      </w:r>
    </w:p>
    <w:p w:rsidR="002A7BEA" w:rsidRPr="00397DCB" w:rsidRDefault="00340278" w:rsidP="00340278">
      <w:pPr>
        <w:tabs>
          <w:tab w:val="left" w:pos="709"/>
          <w:tab w:val="num" w:pos="1320"/>
        </w:tabs>
        <w:spacing w:before="120"/>
        <w:ind w:left="709"/>
        <w:jc w:val="both"/>
        <w:rPr>
          <w:sz w:val="22"/>
          <w:szCs w:val="22"/>
        </w:rPr>
      </w:pPr>
      <w:r w:rsidRPr="00397DCB">
        <w:rPr>
          <w:sz w:val="22"/>
          <w:szCs w:val="22"/>
        </w:rPr>
        <w:t xml:space="preserve">La fiche indicateur  sur le taux de conformité à l’hygiène des mains des soignants des établissements de santé et le formulaire </w:t>
      </w:r>
      <w:proofErr w:type="spellStart"/>
      <w:r w:rsidRPr="00397DCB">
        <w:rPr>
          <w:sz w:val="22"/>
          <w:szCs w:val="22"/>
        </w:rPr>
        <w:t>Gestred</w:t>
      </w:r>
      <w:proofErr w:type="spellEnd"/>
      <w:r w:rsidRPr="00397DCB">
        <w:rPr>
          <w:sz w:val="22"/>
          <w:szCs w:val="22"/>
        </w:rPr>
        <w:t xml:space="preserve"> sont présentés aux membres. </w:t>
      </w:r>
    </w:p>
    <w:p w:rsidR="00340278" w:rsidRPr="00397DCB" w:rsidRDefault="00340278" w:rsidP="00340278">
      <w:pPr>
        <w:tabs>
          <w:tab w:val="left" w:pos="709"/>
          <w:tab w:val="num" w:pos="1320"/>
        </w:tabs>
        <w:spacing w:before="120"/>
        <w:ind w:left="709"/>
        <w:jc w:val="both"/>
        <w:rPr>
          <w:sz w:val="22"/>
          <w:szCs w:val="22"/>
        </w:rPr>
      </w:pPr>
      <w:r w:rsidRPr="00397DCB">
        <w:rPr>
          <w:sz w:val="22"/>
          <w:szCs w:val="22"/>
        </w:rPr>
        <w:t xml:space="preserve">Ce nouvel  indicateur intégré au plan stratégique 2015-2020, est basé sur l’ensemble de pratiques exemplaires  «L’Hygiène et autres mesures de prévention des infections associées aux bactéries </w:t>
      </w:r>
      <w:proofErr w:type="spellStart"/>
      <w:r w:rsidRPr="00397DCB">
        <w:rPr>
          <w:sz w:val="22"/>
          <w:szCs w:val="22"/>
        </w:rPr>
        <w:t>multirésistantes</w:t>
      </w:r>
      <w:proofErr w:type="spellEnd"/>
      <w:r w:rsidRPr="00397DCB">
        <w:rPr>
          <w:sz w:val="22"/>
          <w:szCs w:val="22"/>
        </w:rPr>
        <w:t>) de la Campagne québécoise sur les soins sécuritaires</w:t>
      </w:r>
      <w:r w:rsidR="009B6250">
        <w:rPr>
          <w:sz w:val="22"/>
          <w:szCs w:val="22"/>
        </w:rPr>
        <w:t xml:space="preserve">. Les paramètres d’échantillonnage sont ceux décrits dans la campagne québécoise.  La ventilation sera faite par installation et  par catégories de personnel (médecins, infirmières et infirmières auxiliaires et préposés aux soins). Un formulaire </w:t>
      </w:r>
      <w:proofErr w:type="spellStart"/>
      <w:r w:rsidR="009B6250">
        <w:rPr>
          <w:sz w:val="22"/>
          <w:szCs w:val="22"/>
        </w:rPr>
        <w:t>Gestred</w:t>
      </w:r>
      <w:proofErr w:type="spellEnd"/>
      <w:r w:rsidR="009B6250">
        <w:rPr>
          <w:sz w:val="22"/>
          <w:szCs w:val="22"/>
        </w:rPr>
        <w:t xml:space="preserve"> sera proposé  à l’équipe responsable des ententes de gestion et d’imputabilité. </w:t>
      </w:r>
    </w:p>
    <w:p w:rsidR="00323402" w:rsidRPr="00C71586" w:rsidRDefault="00090AC2" w:rsidP="00323402">
      <w:pPr>
        <w:tabs>
          <w:tab w:val="left" w:pos="709"/>
          <w:tab w:val="num" w:pos="1320"/>
        </w:tabs>
        <w:spacing w:before="120"/>
        <w:ind w:left="709" w:hanging="709"/>
        <w:jc w:val="both"/>
        <w:rPr>
          <w:b/>
          <w:sz w:val="22"/>
          <w:szCs w:val="22"/>
        </w:rPr>
      </w:pPr>
      <w:r w:rsidRPr="00C71586">
        <w:rPr>
          <w:b/>
          <w:sz w:val="22"/>
          <w:szCs w:val="22"/>
        </w:rPr>
        <w:t>39.13</w:t>
      </w:r>
      <w:r w:rsidRPr="00C71586">
        <w:rPr>
          <w:b/>
          <w:sz w:val="22"/>
          <w:szCs w:val="22"/>
        </w:rPr>
        <w:tab/>
        <w:t>Correspondance</w:t>
      </w:r>
    </w:p>
    <w:p w:rsidR="0097709A" w:rsidRPr="00D44591" w:rsidRDefault="0097709A" w:rsidP="002A7BEA">
      <w:pPr>
        <w:tabs>
          <w:tab w:val="left" w:pos="709"/>
          <w:tab w:val="num" w:pos="1320"/>
        </w:tabs>
        <w:spacing w:before="120"/>
        <w:ind w:left="709"/>
        <w:jc w:val="both"/>
        <w:rPr>
          <w:sz w:val="22"/>
          <w:szCs w:val="22"/>
        </w:rPr>
      </w:pPr>
      <w:r w:rsidRPr="00D44591">
        <w:rPr>
          <w:sz w:val="22"/>
          <w:szCs w:val="22"/>
        </w:rPr>
        <w:t xml:space="preserve">Dr. </w:t>
      </w:r>
      <w:proofErr w:type="spellStart"/>
      <w:r w:rsidRPr="00D44591">
        <w:rPr>
          <w:sz w:val="22"/>
          <w:szCs w:val="22"/>
        </w:rPr>
        <w:t>Lamothe</w:t>
      </w:r>
      <w:proofErr w:type="spellEnd"/>
      <w:r w:rsidR="00045F53" w:rsidRPr="00D44591">
        <w:rPr>
          <w:sz w:val="22"/>
          <w:szCs w:val="22"/>
        </w:rPr>
        <w:t xml:space="preserve">, en qualité de président de la TNPIN, </w:t>
      </w:r>
      <w:r w:rsidRPr="00D44591">
        <w:rPr>
          <w:sz w:val="22"/>
          <w:szCs w:val="22"/>
        </w:rPr>
        <w:t xml:space="preserve"> a été interpelé par la région </w:t>
      </w:r>
      <w:r w:rsidR="00171D85">
        <w:rPr>
          <w:sz w:val="22"/>
          <w:szCs w:val="22"/>
        </w:rPr>
        <w:t xml:space="preserve">du </w:t>
      </w:r>
      <w:r w:rsidR="00045F53" w:rsidRPr="00D44591">
        <w:rPr>
          <w:sz w:val="22"/>
          <w:szCs w:val="22"/>
        </w:rPr>
        <w:t xml:space="preserve">Bas-Saint-Laurent afin d’offrir son appui pour l’utilisation des </w:t>
      </w:r>
      <w:r w:rsidR="00D44591" w:rsidRPr="00D44591">
        <w:rPr>
          <w:sz w:val="22"/>
          <w:szCs w:val="22"/>
        </w:rPr>
        <w:t>tests</w:t>
      </w:r>
      <w:r w:rsidR="00045F53" w:rsidRPr="00D44591">
        <w:rPr>
          <w:sz w:val="22"/>
          <w:szCs w:val="22"/>
        </w:rPr>
        <w:t xml:space="preserve"> TAAN au lieu des tests EIA</w:t>
      </w:r>
      <w:r w:rsidR="002A7BEA">
        <w:rPr>
          <w:sz w:val="22"/>
          <w:szCs w:val="22"/>
        </w:rPr>
        <w:t xml:space="preserve"> dans le cadre du  dépistage d</w:t>
      </w:r>
      <w:r w:rsidR="006B42CA">
        <w:rPr>
          <w:sz w:val="22"/>
          <w:szCs w:val="22"/>
        </w:rPr>
        <w:t>e l’i</w:t>
      </w:r>
      <w:r w:rsidR="00045F53" w:rsidRPr="00D44591">
        <w:rPr>
          <w:sz w:val="22"/>
          <w:szCs w:val="22"/>
        </w:rPr>
        <w:t xml:space="preserve">nfluenza. L’utilisation </w:t>
      </w:r>
      <w:r w:rsidR="00D44591" w:rsidRPr="00D44591">
        <w:rPr>
          <w:sz w:val="22"/>
          <w:szCs w:val="22"/>
        </w:rPr>
        <w:t>du test</w:t>
      </w:r>
      <w:r w:rsidR="00045F53" w:rsidRPr="00D44591">
        <w:rPr>
          <w:sz w:val="22"/>
          <w:szCs w:val="22"/>
        </w:rPr>
        <w:t xml:space="preserve"> EIA (sensibilité </w:t>
      </w:r>
      <w:r w:rsidR="006B42CA">
        <w:rPr>
          <w:sz w:val="22"/>
          <w:szCs w:val="22"/>
        </w:rPr>
        <w:t>d’environ 50%)  implique des coû</w:t>
      </w:r>
      <w:r w:rsidR="00045F53" w:rsidRPr="00D44591">
        <w:rPr>
          <w:sz w:val="22"/>
          <w:szCs w:val="22"/>
        </w:rPr>
        <w:t xml:space="preserve">ts et de </w:t>
      </w:r>
      <w:r w:rsidR="00D44591" w:rsidRPr="00D44591">
        <w:rPr>
          <w:sz w:val="22"/>
          <w:szCs w:val="22"/>
        </w:rPr>
        <w:t>délais</w:t>
      </w:r>
      <w:r w:rsidR="00045F53" w:rsidRPr="00D44591">
        <w:rPr>
          <w:sz w:val="22"/>
          <w:szCs w:val="22"/>
        </w:rPr>
        <w:t xml:space="preserve"> importants.</w:t>
      </w:r>
      <w:r w:rsidR="00D44591">
        <w:rPr>
          <w:sz w:val="22"/>
          <w:szCs w:val="22"/>
        </w:rPr>
        <w:t xml:space="preserve"> </w:t>
      </w:r>
      <w:r w:rsidR="00045F53" w:rsidRPr="00D44591">
        <w:rPr>
          <w:sz w:val="22"/>
          <w:szCs w:val="22"/>
        </w:rPr>
        <w:t>Suite aux discussions</w:t>
      </w:r>
      <w:r w:rsidR="006B42CA">
        <w:rPr>
          <w:sz w:val="22"/>
          <w:szCs w:val="22"/>
        </w:rPr>
        <w:t>, les</w:t>
      </w:r>
      <w:r w:rsidR="00045F53" w:rsidRPr="00D44591">
        <w:rPr>
          <w:sz w:val="22"/>
          <w:szCs w:val="22"/>
        </w:rPr>
        <w:t xml:space="preserve"> membres </w:t>
      </w:r>
      <w:r w:rsidR="006B42CA">
        <w:rPr>
          <w:sz w:val="22"/>
          <w:szCs w:val="22"/>
        </w:rPr>
        <w:t xml:space="preserve">de la Table  sont d’avis que </w:t>
      </w:r>
      <w:r w:rsidR="00CE3F13">
        <w:rPr>
          <w:sz w:val="22"/>
          <w:szCs w:val="22"/>
        </w:rPr>
        <w:t xml:space="preserve">les </w:t>
      </w:r>
      <w:r w:rsidR="006B42CA">
        <w:rPr>
          <w:sz w:val="22"/>
          <w:szCs w:val="22"/>
        </w:rPr>
        <w:t>tests TAAN doivent être accessibles dans les établissements.    Les coû</w:t>
      </w:r>
      <w:r w:rsidR="00045F53" w:rsidRPr="00D44591">
        <w:rPr>
          <w:sz w:val="22"/>
          <w:szCs w:val="22"/>
        </w:rPr>
        <w:t>ts</w:t>
      </w:r>
      <w:r w:rsidR="006B42CA">
        <w:rPr>
          <w:sz w:val="22"/>
          <w:szCs w:val="22"/>
        </w:rPr>
        <w:t xml:space="preserve"> générés seront vite absorbés par l’accessibilité aux lits </w:t>
      </w:r>
      <w:r w:rsidR="00045F53" w:rsidRPr="00D44591">
        <w:rPr>
          <w:sz w:val="22"/>
          <w:szCs w:val="22"/>
        </w:rPr>
        <w:t xml:space="preserve"> </w:t>
      </w:r>
      <w:r w:rsidR="006B42CA">
        <w:rPr>
          <w:sz w:val="22"/>
          <w:szCs w:val="22"/>
        </w:rPr>
        <w:t xml:space="preserve">et la </w:t>
      </w:r>
      <w:r w:rsidR="00045F53" w:rsidRPr="00D44591">
        <w:rPr>
          <w:sz w:val="22"/>
          <w:szCs w:val="22"/>
        </w:rPr>
        <w:t xml:space="preserve">diminution des cas d’isolement. </w:t>
      </w:r>
      <w:r w:rsidR="00D44591" w:rsidRPr="00D44591">
        <w:rPr>
          <w:sz w:val="22"/>
          <w:szCs w:val="22"/>
        </w:rPr>
        <w:t>Des</w:t>
      </w:r>
      <w:r w:rsidR="00045F53" w:rsidRPr="00D44591">
        <w:rPr>
          <w:sz w:val="22"/>
          <w:szCs w:val="22"/>
        </w:rPr>
        <w:t xml:space="preserve"> </w:t>
      </w:r>
      <w:r w:rsidR="00D44591">
        <w:rPr>
          <w:sz w:val="22"/>
          <w:szCs w:val="22"/>
        </w:rPr>
        <w:t>contra</w:t>
      </w:r>
      <w:r w:rsidR="00D44591" w:rsidRPr="00D44591">
        <w:rPr>
          <w:sz w:val="22"/>
          <w:szCs w:val="22"/>
        </w:rPr>
        <w:t>ts</w:t>
      </w:r>
      <w:r w:rsidR="00045F53" w:rsidRPr="00D44591">
        <w:rPr>
          <w:sz w:val="22"/>
          <w:szCs w:val="22"/>
        </w:rPr>
        <w:t xml:space="preserve"> provincia</w:t>
      </w:r>
      <w:r w:rsidR="00D44591" w:rsidRPr="00D44591">
        <w:rPr>
          <w:sz w:val="22"/>
          <w:szCs w:val="22"/>
        </w:rPr>
        <w:t>ux pourr</w:t>
      </w:r>
      <w:r w:rsidR="00A819C9">
        <w:rPr>
          <w:sz w:val="22"/>
          <w:szCs w:val="22"/>
        </w:rPr>
        <w:t>aient permettr</w:t>
      </w:r>
      <w:r w:rsidR="00167334">
        <w:rPr>
          <w:sz w:val="22"/>
          <w:szCs w:val="22"/>
        </w:rPr>
        <w:t>e</w:t>
      </w:r>
      <w:r w:rsidR="00A819C9">
        <w:rPr>
          <w:sz w:val="22"/>
          <w:szCs w:val="22"/>
        </w:rPr>
        <w:t xml:space="preserve"> l’acquisition </w:t>
      </w:r>
      <w:r w:rsidR="00171D85">
        <w:rPr>
          <w:sz w:val="22"/>
          <w:szCs w:val="22"/>
        </w:rPr>
        <w:t>d’</w:t>
      </w:r>
      <w:r w:rsidR="00D44591" w:rsidRPr="00D44591">
        <w:rPr>
          <w:sz w:val="22"/>
          <w:szCs w:val="22"/>
        </w:rPr>
        <w:t xml:space="preserve">appareils à un meilleur prix. </w:t>
      </w:r>
      <w:r w:rsidR="00D44591" w:rsidRPr="006B42CA">
        <w:rPr>
          <w:sz w:val="22"/>
          <w:szCs w:val="22"/>
        </w:rPr>
        <w:t>Cette problématique sera adressée à la DGSSMU.</w:t>
      </w:r>
      <w:r w:rsidR="00D44591" w:rsidRPr="00D44591">
        <w:rPr>
          <w:sz w:val="22"/>
          <w:szCs w:val="22"/>
        </w:rPr>
        <w:t xml:space="preserve"> </w:t>
      </w:r>
    </w:p>
    <w:p w:rsidR="00323402" w:rsidRDefault="00323402" w:rsidP="00323402">
      <w:pPr>
        <w:tabs>
          <w:tab w:val="left" w:pos="709"/>
          <w:tab w:val="num" w:pos="1320"/>
        </w:tabs>
        <w:spacing w:before="120"/>
        <w:ind w:left="709" w:hanging="709"/>
        <w:jc w:val="both"/>
        <w:rPr>
          <w:sz w:val="22"/>
          <w:szCs w:val="22"/>
          <w:lang w:val="fr-FR"/>
        </w:rPr>
      </w:pPr>
      <w:r w:rsidRPr="001B42E9">
        <w:rPr>
          <w:sz w:val="22"/>
          <w:szCs w:val="22"/>
        </w:rPr>
        <w:tab/>
      </w:r>
      <w:r w:rsidR="00763566" w:rsidRPr="001B42E9">
        <w:rPr>
          <w:sz w:val="22"/>
          <w:szCs w:val="22"/>
          <w:lang w:val="fr-FR"/>
        </w:rPr>
        <w:t xml:space="preserve"> </w:t>
      </w:r>
    </w:p>
    <w:p w:rsidR="00D44591" w:rsidRPr="00165002" w:rsidRDefault="00D44591" w:rsidP="00323402">
      <w:pPr>
        <w:tabs>
          <w:tab w:val="left" w:pos="709"/>
          <w:tab w:val="num" w:pos="1320"/>
        </w:tabs>
        <w:spacing w:before="120"/>
        <w:ind w:left="709" w:hanging="709"/>
        <w:jc w:val="both"/>
        <w:rPr>
          <w:b/>
          <w:sz w:val="22"/>
          <w:szCs w:val="22"/>
          <w:lang w:val="fr-FR"/>
        </w:rPr>
      </w:pPr>
      <w:r w:rsidRPr="00165002">
        <w:rPr>
          <w:b/>
          <w:sz w:val="22"/>
          <w:szCs w:val="22"/>
          <w:lang w:val="fr-FR"/>
        </w:rPr>
        <w:t>39.14 Questions divers</w:t>
      </w:r>
      <w:r w:rsidR="006B42CA">
        <w:rPr>
          <w:b/>
          <w:sz w:val="22"/>
          <w:szCs w:val="22"/>
          <w:lang w:val="fr-FR"/>
        </w:rPr>
        <w:t>es</w:t>
      </w:r>
      <w:r w:rsidRPr="00165002">
        <w:rPr>
          <w:b/>
          <w:sz w:val="22"/>
          <w:szCs w:val="22"/>
          <w:lang w:val="fr-FR"/>
        </w:rPr>
        <w:t xml:space="preserve"> (Dr. </w:t>
      </w:r>
      <w:proofErr w:type="spellStart"/>
      <w:r w:rsidRPr="00165002">
        <w:rPr>
          <w:b/>
          <w:sz w:val="22"/>
          <w:szCs w:val="22"/>
          <w:lang w:val="fr-FR"/>
        </w:rPr>
        <w:t>Lamothe</w:t>
      </w:r>
      <w:proofErr w:type="spellEnd"/>
      <w:r w:rsidRPr="00165002">
        <w:rPr>
          <w:b/>
          <w:sz w:val="22"/>
          <w:szCs w:val="22"/>
          <w:lang w:val="fr-FR"/>
        </w:rPr>
        <w:t>)</w:t>
      </w:r>
    </w:p>
    <w:p w:rsidR="00D44591" w:rsidRDefault="00D44591" w:rsidP="00165002">
      <w:pPr>
        <w:tabs>
          <w:tab w:val="left" w:pos="709"/>
          <w:tab w:val="num" w:pos="1320"/>
        </w:tabs>
        <w:spacing w:before="120"/>
        <w:ind w:left="709"/>
        <w:jc w:val="both"/>
        <w:rPr>
          <w:sz w:val="22"/>
          <w:szCs w:val="22"/>
          <w:lang w:val="fr-FR"/>
        </w:rPr>
      </w:pPr>
      <w:r>
        <w:rPr>
          <w:sz w:val="22"/>
          <w:szCs w:val="22"/>
          <w:lang w:val="fr-FR"/>
        </w:rPr>
        <w:t xml:space="preserve">Dr. </w:t>
      </w:r>
      <w:proofErr w:type="spellStart"/>
      <w:r>
        <w:rPr>
          <w:sz w:val="22"/>
          <w:szCs w:val="22"/>
          <w:lang w:val="fr-FR"/>
        </w:rPr>
        <w:t>Lamothe</w:t>
      </w:r>
      <w:proofErr w:type="spellEnd"/>
      <w:r>
        <w:rPr>
          <w:sz w:val="22"/>
          <w:szCs w:val="22"/>
          <w:lang w:val="fr-FR"/>
        </w:rPr>
        <w:t xml:space="preserve"> remercie tous les membres </w:t>
      </w:r>
      <w:r w:rsidR="00171D85">
        <w:rPr>
          <w:sz w:val="22"/>
          <w:szCs w:val="22"/>
          <w:lang w:val="fr-FR"/>
        </w:rPr>
        <w:t xml:space="preserve">de la </w:t>
      </w:r>
      <w:r>
        <w:rPr>
          <w:sz w:val="22"/>
          <w:szCs w:val="22"/>
          <w:lang w:val="fr-FR"/>
        </w:rPr>
        <w:t>TNPIN pour leur travail et leur générosité p</w:t>
      </w:r>
      <w:r w:rsidR="00107096">
        <w:rPr>
          <w:sz w:val="22"/>
          <w:szCs w:val="22"/>
          <w:lang w:val="fr-FR"/>
        </w:rPr>
        <w:t>rofe</w:t>
      </w:r>
      <w:r w:rsidR="006B42CA">
        <w:rPr>
          <w:sz w:val="22"/>
          <w:szCs w:val="22"/>
          <w:lang w:val="fr-FR"/>
        </w:rPr>
        <w:t>s</w:t>
      </w:r>
      <w:r w:rsidR="00107096">
        <w:rPr>
          <w:sz w:val="22"/>
          <w:szCs w:val="22"/>
          <w:lang w:val="fr-FR"/>
        </w:rPr>
        <w:t xml:space="preserve">sionnelle </w:t>
      </w:r>
      <w:r w:rsidR="006B42CA">
        <w:rPr>
          <w:sz w:val="22"/>
          <w:szCs w:val="22"/>
          <w:lang w:val="fr-FR"/>
        </w:rPr>
        <w:t xml:space="preserve">et </w:t>
      </w:r>
      <w:r w:rsidR="00107096">
        <w:rPr>
          <w:sz w:val="22"/>
          <w:szCs w:val="22"/>
          <w:lang w:val="fr-FR"/>
        </w:rPr>
        <w:t>exprim</w:t>
      </w:r>
      <w:r w:rsidR="006B42CA">
        <w:rPr>
          <w:sz w:val="22"/>
          <w:szCs w:val="22"/>
          <w:lang w:val="fr-FR"/>
        </w:rPr>
        <w:t>e</w:t>
      </w:r>
      <w:r w:rsidR="00107096">
        <w:rPr>
          <w:sz w:val="22"/>
          <w:szCs w:val="22"/>
          <w:lang w:val="fr-FR"/>
        </w:rPr>
        <w:t xml:space="preserve"> </w:t>
      </w:r>
      <w:r>
        <w:rPr>
          <w:sz w:val="22"/>
          <w:szCs w:val="22"/>
          <w:lang w:val="fr-FR"/>
        </w:rPr>
        <w:t>l</w:t>
      </w:r>
      <w:r w:rsidR="00107096">
        <w:rPr>
          <w:sz w:val="22"/>
          <w:szCs w:val="22"/>
          <w:lang w:val="fr-FR"/>
        </w:rPr>
        <w:t xml:space="preserve">e souhait </w:t>
      </w:r>
      <w:r>
        <w:rPr>
          <w:sz w:val="22"/>
          <w:szCs w:val="22"/>
          <w:lang w:val="fr-FR"/>
        </w:rPr>
        <w:t xml:space="preserve">que la TNPIN ne </w:t>
      </w:r>
      <w:r w:rsidR="00107096">
        <w:rPr>
          <w:sz w:val="22"/>
          <w:szCs w:val="22"/>
          <w:lang w:val="fr-FR"/>
        </w:rPr>
        <w:t xml:space="preserve">soit </w:t>
      </w:r>
      <w:r>
        <w:rPr>
          <w:sz w:val="22"/>
          <w:szCs w:val="22"/>
          <w:lang w:val="fr-FR"/>
        </w:rPr>
        <w:t>pas abolie.</w:t>
      </w:r>
    </w:p>
    <w:p w:rsidR="006B42CA" w:rsidRDefault="006B42CA" w:rsidP="00165002">
      <w:pPr>
        <w:tabs>
          <w:tab w:val="left" w:pos="709"/>
          <w:tab w:val="num" w:pos="1320"/>
        </w:tabs>
        <w:spacing w:before="120"/>
        <w:ind w:left="709"/>
        <w:jc w:val="both"/>
        <w:rPr>
          <w:sz w:val="22"/>
          <w:szCs w:val="22"/>
          <w:lang w:val="fr-FR"/>
        </w:rPr>
      </w:pPr>
      <w:r w:rsidRPr="001B42E9">
        <w:rPr>
          <w:sz w:val="22"/>
          <w:szCs w:val="22"/>
        </w:rPr>
        <w:t xml:space="preserve">Dr </w:t>
      </w:r>
      <w:proofErr w:type="spellStart"/>
      <w:r w:rsidRPr="001B42E9">
        <w:rPr>
          <w:sz w:val="22"/>
          <w:szCs w:val="22"/>
        </w:rPr>
        <w:t>Lamothe</w:t>
      </w:r>
      <w:proofErr w:type="spellEnd"/>
      <w:r w:rsidRPr="001B42E9">
        <w:rPr>
          <w:sz w:val="22"/>
          <w:szCs w:val="22"/>
        </w:rPr>
        <w:t xml:space="preserve"> transmet nos remerciements à Mme </w:t>
      </w:r>
      <w:r w:rsidRPr="001B42E9">
        <w:rPr>
          <w:sz w:val="22"/>
          <w:szCs w:val="22"/>
          <w:lang w:val="fr-FR"/>
        </w:rPr>
        <w:t>Marie-Andrée Ulysse pour sa participation aux travaux de la Table depuis 2011 à titre de représentante de l’AQESSS. Dans le cadre de la réorganisation du réseau, cette instance est aboli</w:t>
      </w:r>
      <w:r>
        <w:rPr>
          <w:sz w:val="22"/>
          <w:szCs w:val="22"/>
          <w:lang w:val="fr-FR"/>
        </w:rPr>
        <w:t>e</w:t>
      </w:r>
      <w:r w:rsidRPr="001B42E9">
        <w:rPr>
          <w:sz w:val="22"/>
          <w:szCs w:val="22"/>
          <w:lang w:val="fr-FR"/>
        </w:rPr>
        <w:t xml:space="preserve">. </w:t>
      </w:r>
    </w:p>
    <w:p w:rsidR="00D44591" w:rsidRDefault="00D44591" w:rsidP="00165002">
      <w:pPr>
        <w:tabs>
          <w:tab w:val="left" w:pos="709"/>
          <w:tab w:val="num" w:pos="1320"/>
        </w:tabs>
        <w:spacing w:before="120"/>
        <w:ind w:left="709"/>
        <w:jc w:val="both"/>
        <w:rPr>
          <w:sz w:val="22"/>
          <w:szCs w:val="22"/>
          <w:lang w:val="fr-FR"/>
        </w:rPr>
      </w:pPr>
      <w:r>
        <w:rPr>
          <w:sz w:val="22"/>
          <w:szCs w:val="22"/>
          <w:lang w:val="fr-FR"/>
        </w:rPr>
        <w:t xml:space="preserve">Dr. </w:t>
      </w:r>
      <w:proofErr w:type="spellStart"/>
      <w:r>
        <w:rPr>
          <w:sz w:val="22"/>
          <w:szCs w:val="22"/>
          <w:lang w:val="fr-FR"/>
        </w:rPr>
        <w:t>Lamothe</w:t>
      </w:r>
      <w:proofErr w:type="spellEnd"/>
      <w:r>
        <w:rPr>
          <w:sz w:val="22"/>
          <w:szCs w:val="22"/>
          <w:lang w:val="fr-FR"/>
        </w:rPr>
        <w:t xml:space="preserve"> tiens à </w:t>
      </w:r>
      <w:r w:rsidR="00165002">
        <w:rPr>
          <w:sz w:val="22"/>
          <w:szCs w:val="22"/>
          <w:lang w:val="fr-FR"/>
        </w:rPr>
        <w:t>souligner</w:t>
      </w:r>
      <w:r w:rsidR="001772C3">
        <w:rPr>
          <w:sz w:val="22"/>
          <w:szCs w:val="22"/>
          <w:lang w:val="fr-FR"/>
        </w:rPr>
        <w:t xml:space="preserve"> l’ensemble d</w:t>
      </w:r>
      <w:r w:rsidR="006B42CA">
        <w:rPr>
          <w:sz w:val="22"/>
          <w:szCs w:val="22"/>
          <w:lang w:val="fr-FR"/>
        </w:rPr>
        <w:t>u travail accompli par</w:t>
      </w:r>
      <w:r w:rsidR="001772C3">
        <w:rPr>
          <w:sz w:val="22"/>
          <w:szCs w:val="22"/>
          <w:lang w:val="fr-FR"/>
        </w:rPr>
        <w:t xml:space="preserve"> Mme Madeleine Tremblay depuis plus de 10 ans</w:t>
      </w:r>
      <w:r w:rsidR="00CE3F13">
        <w:rPr>
          <w:sz w:val="22"/>
          <w:szCs w:val="22"/>
          <w:lang w:val="fr-FR"/>
        </w:rPr>
        <w:t>.</w:t>
      </w:r>
      <w:r w:rsidR="006B42CA">
        <w:rPr>
          <w:sz w:val="22"/>
          <w:szCs w:val="22"/>
          <w:lang w:val="fr-FR"/>
        </w:rPr>
        <w:t xml:space="preserve"> </w:t>
      </w:r>
      <w:r w:rsidR="00CE3F13">
        <w:rPr>
          <w:sz w:val="22"/>
          <w:szCs w:val="22"/>
          <w:lang w:val="fr-FR"/>
        </w:rPr>
        <w:t xml:space="preserve"> S</w:t>
      </w:r>
      <w:r w:rsidR="001772C3">
        <w:rPr>
          <w:sz w:val="22"/>
          <w:szCs w:val="22"/>
          <w:lang w:val="fr-FR"/>
        </w:rPr>
        <w:t xml:space="preserve">on professionnalisme, sa </w:t>
      </w:r>
      <w:r w:rsidR="00165002">
        <w:rPr>
          <w:sz w:val="22"/>
          <w:szCs w:val="22"/>
          <w:lang w:val="fr-FR"/>
        </w:rPr>
        <w:t>rigueur,</w:t>
      </w:r>
      <w:r w:rsidR="001772C3">
        <w:rPr>
          <w:sz w:val="22"/>
          <w:szCs w:val="22"/>
          <w:lang w:val="fr-FR"/>
        </w:rPr>
        <w:t xml:space="preserve"> sa </w:t>
      </w:r>
      <w:r w:rsidR="00165002">
        <w:rPr>
          <w:sz w:val="22"/>
          <w:szCs w:val="22"/>
          <w:lang w:val="fr-FR"/>
        </w:rPr>
        <w:t>compétence</w:t>
      </w:r>
      <w:r w:rsidR="001772C3">
        <w:rPr>
          <w:sz w:val="22"/>
          <w:szCs w:val="22"/>
          <w:lang w:val="fr-FR"/>
        </w:rPr>
        <w:t xml:space="preserve"> et son </w:t>
      </w:r>
      <w:r w:rsidR="00165002">
        <w:rPr>
          <w:sz w:val="22"/>
          <w:szCs w:val="22"/>
          <w:lang w:val="fr-FR"/>
        </w:rPr>
        <w:t>dévouement</w:t>
      </w:r>
      <w:r w:rsidR="001772C3">
        <w:rPr>
          <w:sz w:val="22"/>
          <w:szCs w:val="22"/>
          <w:lang w:val="fr-FR"/>
        </w:rPr>
        <w:t xml:space="preserve"> pour la PCI</w:t>
      </w:r>
      <w:r w:rsidR="00CE3F13">
        <w:rPr>
          <w:sz w:val="22"/>
          <w:szCs w:val="22"/>
          <w:lang w:val="fr-FR"/>
        </w:rPr>
        <w:t xml:space="preserve"> ont été appréciés par les membres de la table. </w:t>
      </w:r>
      <w:r w:rsidR="001772C3">
        <w:rPr>
          <w:sz w:val="22"/>
          <w:szCs w:val="22"/>
          <w:lang w:val="fr-FR"/>
        </w:rPr>
        <w:t xml:space="preserve"> Il </w:t>
      </w:r>
      <w:r w:rsidR="00CE3F13">
        <w:rPr>
          <w:sz w:val="22"/>
          <w:szCs w:val="22"/>
          <w:lang w:val="fr-FR"/>
        </w:rPr>
        <w:t xml:space="preserve">a </w:t>
      </w:r>
      <w:r w:rsidR="001772C3">
        <w:rPr>
          <w:sz w:val="22"/>
          <w:szCs w:val="22"/>
          <w:lang w:val="fr-FR"/>
        </w:rPr>
        <w:t>mis en évidence, également, son enthousiasme</w:t>
      </w:r>
      <w:r w:rsidR="00165002">
        <w:rPr>
          <w:sz w:val="22"/>
          <w:szCs w:val="22"/>
          <w:lang w:val="fr-FR"/>
        </w:rPr>
        <w:t xml:space="preserve"> à monter, développer et finaliser des dossiers importants pour l’avancement de la PCI. Pour</w:t>
      </w:r>
      <w:r w:rsidR="00CE3F13">
        <w:rPr>
          <w:sz w:val="22"/>
          <w:szCs w:val="22"/>
          <w:lang w:val="fr-FR"/>
        </w:rPr>
        <w:t xml:space="preserve"> terminer</w:t>
      </w:r>
      <w:r w:rsidR="00165002">
        <w:rPr>
          <w:sz w:val="22"/>
          <w:szCs w:val="22"/>
          <w:lang w:val="fr-FR"/>
        </w:rPr>
        <w:t xml:space="preserve">, Dr. </w:t>
      </w:r>
      <w:proofErr w:type="spellStart"/>
      <w:r w:rsidR="00165002">
        <w:rPr>
          <w:sz w:val="22"/>
          <w:szCs w:val="22"/>
          <w:lang w:val="fr-FR"/>
        </w:rPr>
        <w:t>Lamothe</w:t>
      </w:r>
      <w:proofErr w:type="spellEnd"/>
      <w:r w:rsidR="00165002">
        <w:rPr>
          <w:sz w:val="22"/>
          <w:szCs w:val="22"/>
          <w:lang w:val="fr-FR"/>
        </w:rPr>
        <w:t xml:space="preserve"> remercie Mme Tremblay en</w:t>
      </w:r>
      <w:r w:rsidR="00CE3F13">
        <w:rPr>
          <w:sz w:val="22"/>
          <w:szCs w:val="22"/>
          <w:lang w:val="fr-FR"/>
        </w:rPr>
        <w:t xml:space="preserve"> lui </w:t>
      </w:r>
      <w:r w:rsidR="00165002">
        <w:rPr>
          <w:sz w:val="22"/>
          <w:szCs w:val="22"/>
          <w:lang w:val="fr-FR"/>
        </w:rPr>
        <w:t xml:space="preserve"> </w:t>
      </w:r>
      <w:r w:rsidR="00CE3F13">
        <w:rPr>
          <w:sz w:val="22"/>
          <w:szCs w:val="22"/>
          <w:lang w:val="fr-FR"/>
        </w:rPr>
        <w:t xml:space="preserve"> </w:t>
      </w:r>
      <w:r w:rsidR="00165002">
        <w:rPr>
          <w:sz w:val="22"/>
          <w:szCs w:val="22"/>
          <w:lang w:val="fr-FR"/>
        </w:rPr>
        <w:t>faisant savoir que de travailler avec elle</w:t>
      </w:r>
      <w:r w:rsidR="00CE3F13">
        <w:rPr>
          <w:sz w:val="22"/>
          <w:szCs w:val="22"/>
          <w:lang w:val="fr-FR"/>
        </w:rPr>
        <w:t>,</w:t>
      </w:r>
      <w:r w:rsidR="00165002">
        <w:rPr>
          <w:sz w:val="22"/>
          <w:szCs w:val="22"/>
          <w:lang w:val="fr-FR"/>
        </w:rPr>
        <w:t xml:space="preserve"> fut un plaisir et un honneur.</w:t>
      </w:r>
    </w:p>
    <w:p w:rsidR="00CE3F13" w:rsidRPr="001B42E9" w:rsidRDefault="00CE3F13" w:rsidP="00165002">
      <w:pPr>
        <w:tabs>
          <w:tab w:val="left" w:pos="709"/>
          <w:tab w:val="num" w:pos="1320"/>
        </w:tabs>
        <w:spacing w:before="120"/>
        <w:ind w:left="709"/>
        <w:jc w:val="both"/>
        <w:rPr>
          <w:sz w:val="22"/>
          <w:szCs w:val="22"/>
        </w:rPr>
      </w:pPr>
    </w:p>
    <w:p w:rsidR="00323402" w:rsidRPr="00165002" w:rsidRDefault="00165002" w:rsidP="00323402">
      <w:pPr>
        <w:tabs>
          <w:tab w:val="left" w:pos="709"/>
          <w:tab w:val="num" w:pos="1320"/>
        </w:tabs>
        <w:spacing w:before="120"/>
        <w:ind w:left="709" w:hanging="709"/>
        <w:jc w:val="both"/>
        <w:rPr>
          <w:b/>
          <w:sz w:val="22"/>
          <w:szCs w:val="22"/>
        </w:rPr>
      </w:pPr>
      <w:r>
        <w:rPr>
          <w:b/>
          <w:sz w:val="22"/>
          <w:szCs w:val="22"/>
        </w:rPr>
        <w:t>39.15</w:t>
      </w:r>
      <w:r w:rsidR="00323402" w:rsidRPr="00165002">
        <w:rPr>
          <w:b/>
          <w:sz w:val="22"/>
          <w:szCs w:val="22"/>
        </w:rPr>
        <w:t xml:space="preserve"> </w:t>
      </w:r>
      <w:r w:rsidR="00323402" w:rsidRPr="00165002">
        <w:rPr>
          <w:b/>
          <w:sz w:val="22"/>
          <w:szCs w:val="22"/>
        </w:rPr>
        <w:tab/>
        <w:t xml:space="preserve"> Levée de la rencontre</w:t>
      </w:r>
      <w:r w:rsidRPr="00165002">
        <w:rPr>
          <w:b/>
          <w:sz w:val="22"/>
          <w:szCs w:val="22"/>
        </w:rPr>
        <w:t> : 16h00</w:t>
      </w:r>
      <w:r w:rsidR="003F0073" w:rsidRPr="00165002">
        <w:rPr>
          <w:b/>
          <w:sz w:val="22"/>
          <w:szCs w:val="22"/>
        </w:rPr>
        <w:t>.</w:t>
      </w:r>
    </w:p>
    <w:p w:rsidR="00DC7A60" w:rsidRPr="001B42E9" w:rsidRDefault="00086566" w:rsidP="00165002">
      <w:pPr>
        <w:pBdr>
          <w:top w:val="single" w:sz="8" w:space="1" w:color="auto"/>
          <w:left w:val="single" w:sz="8" w:space="4" w:color="auto"/>
          <w:bottom w:val="single" w:sz="8" w:space="0" w:color="auto"/>
          <w:right w:val="single" w:sz="8" w:space="28" w:color="auto"/>
        </w:pBdr>
        <w:spacing w:before="60"/>
        <w:jc w:val="center"/>
        <w:rPr>
          <w:b/>
          <w:sz w:val="22"/>
          <w:szCs w:val="22"/>
        </w:rPr>
      </w:pPr>
      <w:r w:rsidRPr="001B42E9">
        <w:rPr>
          <w:b/>
          <w:sz w:val="22"/>
          <w:szCs w:val="22"/>
        </w:rPr>
        <w:lastRenderedPageBreak/>
        <w:t>Prochaine rencontre</w:t>
      </w:r>
      <w:r w:rsidR="00165002">
        <w:rPr>
          <w:b/>
          <w:sz w:val="22"/>
          <w:szCs w:val="22"/>
        </w:rPr>
        <w:t> </w:t>
      </w:r>
      <w:r w:rsidR="00165002" w:rsidRPr="00165002">
        <w:rPr>
          <w:b/>
          <w:sz w:val="22"/>
          <w:szCs w:val="22"/>
          <w:highlight w:val="green"/>
        </w:rPr>
        <w:t xml:space="preserve">: </w:t>
      </w:r>
      <w:r w:rsidR="0042676B">
        <w:rPr>
          <w:b/>
          <w:sz w:val="22"/>
          <w:szCs w:val="22"/>
          <w:highlight w:val="green"/>
        </w:rPr>
        <w:t>14 octobre 2015</w:t>
      </w:r>
    </w:p>
    <w:sectPr w:rsidR="00DC7A60" w:rsidRPr="001B42E9" w:rsidSect="00793376">
      <w:headerReference w:type="even" r:id="rId9"/>
      <w:headerReference w:type="default" r:id="rId10"/>
      <w:footerReference w:type="default" r:id="rId11"/>
      <w:headerReference w:type="first" r:id="rId12"/>
      <w:pgSz w:w="12242" w:h="15842" w:code="1"/>
      <w:pgMar w:top="1701" w:right="1440" w:bottom="1134" w:left="1440" w:header="709" w:footer="42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BCC" w:rsidRDefault="00A71BCC">
      <w:r>
        <w:separator/>
      </w:r>
    </w:p>
  </w:endnote>
  <w:endnote w:type="continuationSeparator" w:id="0">
    <w:p w:rsidR="00A71BCC" w:rsidRDefault="00A71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DIN">
    <w:altName w:val="D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267821"/>
      <w:docPartObj>
        <w:docPartGallery w:val="Page Numbers (Bottom of Page)"/>
        <w:docPartUnique/>
      </w:docPartObj>
    </w:sdtPr>
    <w:sdtEndPr/>
    <w:sdtContent>
      <w:p w:rsidR="00A71BCC" w:rsidRDefault="00A71BCC">
        <w:pPr>
          <w:pStyle w:val="Pieddepage"/>
        </w:pPr>
        <w:r>
          <w:rPr>
            <w:noProof/>
            <w:lang w:eastAsia="fr-CA"/>
          </w:rPr>
          <mc:AlternateContent>
            <mc:Choice Requires="wps">
              <w:drawing>
                <wp:anchor distT="0" distB="0" distL="114300" distR="114300" simplePos="0" relativeHeight="251660800" behindDoc="0" locked="0" layoutInCell="0" allowOverlap="1" wp14:anchorId="077E89A7" wp14:editId="1C739241">
                  <wp:simplePos x="0" y="0"/>
                  <wp:positionH relativeFrom="rightMargin">
                    <wp:align>left</wp:align>
                  </wp:positionH>
                  <mc:AlternateContent>
                    <mc:Choice Requires="wp14">
                      <wp:positionV relativeFrom="bottomMargin">
                        <wp14:pctPosVOffset>7000</wp14:pctPosVOffset>
                      </wp:positionV>
                    </mc:Choice>
                    <mc:Fallback>
                      <wp:positionV relativeFrom="page">
                        <wp:posOffset>9389745</wp:posOffset>
                      </wp:positionV>
                    </mc:Fallback>
                  </mc:AlternateContent>
                  <wp:extent cx="569344" cy="274320"/>
                  <wp:effectExtent l="0" t="0" r="2159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344" cy="274320"/>
                          </a:xfrm>
                          <a:prstGeom prst="foldedCorner">
                            <a:avLst>
                              <a:gd name="adj" fmla="val 34560"/>
                            </a:avLst>
                          </a:prstGeom>
                          <a:solidFill>
                            <a:srgbClr val="FFFFFF"/>
                          </a:solidFill>
                          <a:ln w="3175">
                            <a:solidFill>
                              <a:srgbClr val="808080"/>
                            </a:solidFill>
                            <a:round/>
                            <a:headEnd/>
                            <a:tailEnd/>
                          </a:ln>
                        </wps:spPr>
                        <wps:txbx>
                          <w:txbxContent>
                            <w:p w:rsidR="00A71BCC" w:rsidRDefault="00A71BCC">
                              <w:pPr>
                                <w:jc w:val="center"/>
                              </w:pPr>
                              <w:r>
                                <w:rPr>
                                  <w:sz w:val="22"/>
                                  <w:szCs w:val="22"/>
                                </w:rPr>
                                <w:fldChar w:fldCharType="begin"/>
                              </w:r>
                              <w:r>
                                <w:instrText>PAGE    \* MERGEFORMAT</w:instrText>
                              </w:r>
                              <w:r>
                                <w:rPr>
                                  <w:sz w:val="22"/>
                                  <w:szCs w:val="22"/>
                                </w:rPr>
                                <w:fldChar w:fldCharType="separate"/>
                              </w:r>
                              <w:r w:rsidR="00FC3B71" w:rsidRPr="00FC3B71">
                                <w:rPr>
                                  <w:noProof/>
                                  <w:sz w:val="16"/>
                                  <w:szCs w:val="16"/>
                                  <w:lang w:val="fr-FR"/>
                                </w:rPr>
                                <w:t>13</w:t>
                              </w:r>
                              <w:r>
                                <w:rPr>
                                  <w:sz w:val="16"/>
                                  <w:szCs w:val="16"/>
                                </w:rPr>
                                <w:fldChar w:fldCharType="end"/>
                              </w:r>
                              <w:r>
                                <w:rPr>
                                  <w:sz w:val="16"/>
                                  <w:szCs w:val="16"/>
                                </w:rPr>
                                <w:t xml:space="preserve"> de1</w:t>
                              </w:r>
                              <w:r w:rsidR="009B6250">
                                <w:rPr>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7" type="#_x0000_t65" style="position:absolute;margin-left:0;margin-top:0;width:44.85pt;height:21.6pt;z-index:251660800;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" o:allowincell="f" adj="14135" strokecolor="gray" strokeweight=".25pt">
                  <v:textbox>
                    <w:txbxContent>
                      <w:p w:rsidR="00A71BCC" w:rsidRDefault="00A71BCC">
                        <w:pPr>
                          <w:jc w:val="center"/>
                        </w:pPr>
                        <w:r>
                          <w:rPr>
                            <w:sz w:val="22"/>
                            <w:szCs w:val="22"/>
                          </w:rPr>
                          <w:fldChar w:fldCharType="begin"/>
                        </w:r>
                        <w:r>
                          <w:instrText>PAGE    \* MERGEFORMAT</w:instrText>
                        </w:r>
                        <w:r>
                          <w:rPr>
                            <w:sz w:val="22"/>
                            <w:szCs w:val="22"/>
                          </w:rPr>
                          <w:fldChar w:fldCharType="separate"/>
                        </w:r>
                        <w:r w:rsidR="00FC3B71" w:rsidRPr="00FC3B71">
                          <w:rPr>
                            <w:noProof/>
                            <w:sz w:val="16"/>
                            <w:szCs w:val="16"/>
                            <w:lang w:val="fr-FR"/>
                          </w:rPr>
                          <w:t>13</w:t>
                        </w:r>
                        <w:r>
                          <w:rPr>
                            <w:sz w:val="16"/>
                            <w:szCs w:val="16"/>
                          </w:rPr>
                          <w:fldChar w:fldCharType="end"/>
                        </w:r>
                        <w:r>
                          <w:rPr>
                            <w:sz w:val="16"/>
                            <w:szCs w:val="16"/>
                          </w:rPr>
                          <w:t xml:space="preserve"> de1</w:t>
                        </w:r>
                        <w:r w:rsidR="009B6250">
                          <w:rPr>
                            <w:sz w:val="16"/>
                            <w:szCs w:val="16"/>
                          </w:rPr>
                          <w:t>2</w:t>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BCC" w:rsidRDefault="00A71BCC">
      <w:r>
        <w:separator/>
      </w:r>
    </w:p>
  </w:footnote>
  <w:footnote w:type="continuationSeparator" w:id="0">
    <w:p w:rsidR="00A71BCC" w:rsidRDefault="00A71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CC" w:rsidRDefault="00A71BC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CC" w:rsidRPr="00E817FE" w:rsidRDefault="00A71BCC" w:rsidP="00B8688C">
    <w:pPr>
      <w:pStyle w:val="Corpsdetexte"/>
      <w:jc w:val="center"/>
      <w:rPr>
        <w:sz w:val="16"/>
        <w:szCs w:val="16"/>
      </w:rPr>
    </w:pPr>
    <w:r w:rsidRPr="00E817FE">
      <w:rPr>
        <w:sz w:val="16"/>
        <w:szCs w:val="16"/>
      </w:rPr>
      <w:t xml:space="preserve">PROJET DE COMPTE RENDU </w:t>
    </w:r>
    <w:r w:rsidR="003F4DBF" w:rsidRPr="003F4DBF">
      <w:rPr>
        <w:sz w:val="16"/>
        <w:szCs w:val="16"/>
      </w:rPr>
      <w:t xml:space="preserve">DE LA </w:t>
    </w:r>
    <w:r w:rsidR="003F4DBF" w:rsidRPr="00E817FE">
      <w:rPr>
        <w:sz w:val="16"/>
        <w:szCs w:val="16"/>
      </w:rPr>
      <w:t>3</w:t>
    </w:r>
    <w:r w:rsidR="003F4DBF">
      <w:rPr>
        <w:sz w:val="16"/>
        <w:szCs w:val="16"/>
      </w:rPr>
      <w:t>9</w:t>
    </w:r>
    <w:r w:rsidR="003F4DBF" w:rsidRPr="003F4DBF">
      <w:rPr>
        <w:sz w:val="16"/>
        <w:szCs w:val="16"/>
      </w:rPr>
      <w:t>E</w:t>
    </w:r>
    <w:r w:rsidR="003F4DBF" w:rsidRPr="00E817FE">
      <w:rPr>
        <w:sz w:val="16"/>
        <w:szCs w:val="16"/>
      </w:rPr>
      <w:t xml:space="preserve"> </w:t>
    </w:r>
    <w:r w:rsidRPr="00E817FE">
      <w:rPr>
        <w:sz w:val="16"/>
        <w:szCs w:val="16"/>
      </w:rPr>
      <w:t>RENCONTRE</w:t>
    </w:r>
  </w:p>
  <w:p w:rsidR="00A71BCC" w:rsidRPr="00E817FE" w:rsidRDefault="00A71BCC">
    <w:pPr>
      <w:pStyle w:val="Corpsdetexte"/>
      <w:jc w:val="center"/>
    </w:pPr>
    <w:r w:rsidRPr="00E817FE">
      <w:rPr>
        <w:sz w:val="16"/>
        <w:szCs w:val="16"/>
      </w:rPr>
      <w:t>TABLE NATIONALE DE PRÉVENTION DES INFECTIONS NOSOCOMIALES</w:t>
    </w:r>
    <w:r w:rsidRPr="00E817FE">
      <w:t xml:space="preserve"> </w:t>
    </w:r>
  </w:p>
  <w:p w:rsidR="00A71BCC" w:rsidRPr="00E817FE" w:rsidRDefault="00A71BCC">
    <w:pPr>
      <w:pStyle w:val="Corpsdetexte"/>
      <w:jc w:val="center"/>
      <w:rPr>
        <w:sz w:val="16"/>
        <w:szCs w:val="16"/>
      </w:rPr>
    </w:pPr>
    <w:r>
      <w:rPr>
        <w:sz w:val="16"/>
        <w:szCs w:val="16"/>
      </w:rPr>
      <w:t>9 juin  2015</w:t>
    </w:r>
  </w:p>
  <w:p w:rsidR="00A71BCC" w:rsidRDefault="00A71BCC">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10A92A1A" wp14:editId="44C0D1B4">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BCC" w:rsidRDefault="00A71BC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7335AD8"/>
    <w:multiLevelType w:val="hybridMultilevel"/>
    <w:tmpl w:val="F19ED2BC"/>
    <w:lvl w:ilvl="0" w:tplc="0C0C0001">
      <w:start w:val="1"/>
      <w:numFmt w:val="bullet"/>
      <w:lvlText w:val=""/>
      <w:lvlJc w:val="left"/>
      <w:pPr>
        <w:ind w:left="1434" w:hanging="360"/>
      </w:pPr>
      <w:rPr>
        <w:rFonts w:ascii="Symbol" w:hAnsi="Symbol" w:hint="default"/>
      </w:rPr>
    </w:lvl>
    <w:lvl w:ilvl="1" w:tplc="0C0C0003">
      <w:start w:val="1"/>
      <w:numFmt w:val="bullet"/>
      <w:lvlText w:val="o"/>
      <w:lvlJc w:val="left"/>
      <w:pPr>
        <w:ind w:left="2154" w:hanging="360"/>
      </w:pPr>
      <w:rPr>
        <w:rFonts w:ascii="Courier New" w:hAnsi="Courier New" w:cs="Courier New" w:hint="default"/>
      </w:rPr>
    </w:lvl>
    <w:lvl w:ilvl="2" w:tplc="0C0C0005" w:tentative="1">
      <w:start w:val="1"/>
      <w:numFmt w:val="bullet"/>
      <w:lvlText w:val=""/>
      <w:lvlJc w:val="left"/>
      <w:pPr>
        <w:ind w:left="2874" w:hanging="360"/>
      </w:pPr>
      <w:rPr>
        <w:rFonts w:ascii="Wingdings" w:hAnsi="Wingdings" w:hint="default"/>
      </w:rPr>
    </w:lvl>
    <w:lvl w:ilvl="3" w:tplc="0C0C0001" w:tentative="1">
      <w:start w:val="1"/>
      <w:numFmt w:val="bullet"/>
      <w:lvlText w:val=""/>
      <w:lvlJc w:val="left"/>
      <w:pPr>
        <w:ind w:left="3594" w:hanging="360"/>
      </w:pPr>
      <w:rPr>
        <w:rFonts w:ascii="Symbol" w:hAnsi="Symbol" w:hint="default"/>
      </w:rPr>
    </w:lvl>
    <w:lvl w:ilvl="4" w:tplc="0C0C0003" w:tentative="1">
      <w:start w:val="1"/>
      <w:numFmt w:val="bullet"/>
      <w:lvlText w:val="o"/>
      <w:lvlJc w:val="left"/>
      <w:pPr>
        <w:ind w:left="4314" w:hanging="360"/>
      </w:pPr>
      <w:rPr>
        <w:rFonts w:ascii="Courier New" w:hAnsi="Courier New" w:cs="Courier New" w:hint="default"/>
      </w:rPr>
    </w:lvl>
    <w:lvl w:ilvl="5" w:tplc="0C0C0005" w:tentative="1">
      <w:start w:val="1"/>
      <w:numFmt w:val="bullet"/>
      <w:lvlText w:val=""/>
      <w:lvlJc w:val="left"/>
      <w:pPr>
        <w:ind w:left="5034" w:hanging="360"/>
      </w:pPr>
      <w:rPr>
        <w:rFonts w:ascii="Wingdings" w:hAnsi="Wingdings" w:hint="default"/>
      </w:rPr>
    </w:lvl>
    <w:lvl w:ilvl="6" w:tplc="0C0C0001" w:tentative="1">
      <w:start w:val="1"/>
      <w:numFmt w:val="bullet"/>
      <w:lvlText w:val=""/>
      <w:lvlJc w:val="left"/>
      <w:pPr>
        <w:ind w:left="5754" w:hanging="360"/>
      </w:pPr>
      <w:rPr>
        <w:rFonts w:ascii="Symbol" w:hAnsi="Symbol" w:hint="default"/>
      </w:rPr>
    </w:lvl>
    <w:lvl w:ilvl="7" w:tplc="0C0C0003" w:tentative="1">
      <w:start w:val="1"/>
      <w:numFmt w:val="bullet"/>
      <w:lvlText w:val="o"/>
      <w:lvlJc w:val="left"/>
      <w:pPr>
        <w:ind w:left="6474" w:hanging="360"/>
      </w:pPr>
      <w:rPr>
        <w:rFonts w:ascii="Courier New" w:hAnsi="Courier New" w:cs="Courier New" w:hint="default"/>
      </w:rPr>
    </w:lvl>
    <w:lvl w:ilvl="8" w:tplc="0C0C0005" w:tentative="1">
      <w:start w:val="1"/>
      <w:numFmt w:val="bullet"/>
      <w:lvlText w:val=""/>
      <w:lvlJc w:val="left"/>
      <w:pPr>
        <w:ind w:left="7194" w:hanging="360"/>
      </w:pPr>
      <w:rPr>
        <w:rFonts w:ascii="Wingdings" w:hAnsi="Wingdings" w:hint="default"/>
      </w:rPr>
    </w:lvl>
  </w:abstractNum>
  <w:abstractNum w:abstractNumId="2">
    <w:nsid w:val="0CAE3245"/>
    <w:multiLevelType w:val="hybridMultilevel"/>
    <w:tmpl w:val="E744AB0E"/>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3">
    <w:nsid w:val="11897134"/>
    <w:multiLevelType w:val="hybridMultilevel"/>
    <w:tmpl w:val="4BAEA28A"/>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4">
    <w:nsid w:val="1AA97DA4"/>
    <w:multiLevelType w:val="hybridMultilevel"/>
    <w:tmpl w:val="2730A990"/>
    <w:lvl w:ilvl="0" w:tplc="0C0C0001">
      <w:start w:val="1"/>
      <w:numFmt w:val="bullet"/>
      <w:lvlText w:val=""/>
      <w:lvlJc w:val="left"/>
      <w:pPr>
        <w:ind w:left="1800" w:hanging="360"/>
      </w:pPr>
      <w:rPr>
        <w:rFonts w:ascii="Symbol" w:hAnsi="Symbol" w:hint="default"/>
      </w:rPr>
    </w:lvl>
    <w:lvl w:ilvl="1" w:tplc="0C0C0003" w:tentative="1">
      <w:start w:val="1"/>
      <w:numFmt w:val="bullet"/>
      <w:lvlText w:val="o"/>
      <w:lvlJc w:val="left"/>
      <w:pPr>
        <w:ind w:left="2520" w:hanging="360"/>
      </w:pPr>
      <w:rPr>
        <w:rFonts w:ascii="Courier New" w:hAnsi="Courier New" w:cs="Courier New" w:hint="default"/>
      </w:rPr>
    </w:lvl>
    <w:lvl w:ilvl="2" w:tplc="0C0C0005" w:tentative="1">
      <w:start w:val="1"/>
      <w:numFmt w:val="bullet"/>
      <w:lvlText w:val=""/>
      <w:lvlJc w:val="left"/>
      <w:pPr>
        <w:ind w:left="3240" w:hanging="360"/>
      </w:pPr>
      <w:rPr>
        <w:rFonts w:ascii="Wingdings" w:hAnsi="Wingdings" w:hint="default"/>
      </w:rPr>
    </w:lvl>
    <w:lvl w:ilvl="3" w:tplc="0C0C0001" w:tentative="1">
      <w:start w:val="1"/>
      <w:numFmt w:val="bullet"/>
      <w:lvlText w:val=""/>
      <w:lvlJc w:val="left"/>
      <w:pPr>
        <w:ind w:left="3960" w:hanging="360"/>
      </w:pPr>
      <w:rPr>
        <w:rFonts w:ascii="Symbol" w:hAnsi="Symbol" w:hint="default"/>
      </w:rPr>
    </w:lvl>
    <w:lvl w:ilvl="4" w:tplc="0C0C0003" w:tentative="1">
      <w:start w:val="1"/>
      <w:numFmt w:val="bullet"/>
      <w:lvlText w:val="o"/>
      <w:lvlJc w:val="left"/>
      <w:pPr>
        <w:ind w:left="4680" w:hanging="360"/>
      </w:pPr>
      <w:rPr>
        <w:rFonts w:ascii="Courier New" w:hAnsi="Courier New" w:cs="Courier New" w:hint="default"/>
      </w:rPr>
    </w:lvl>
    <w:lvl w:ilvl="5" w:tplc="0C0C0005" w:tentative="1">
      <w:start w:val="1"/>
      <w:numFmt w:val="bullet"/>
      <w:lvlText w:val=""/>
      <w:lvlJc w:val="left"/>
      <w:pPr>
        <w:ind w:left="5400" w:hanging="360"/>
      </w:pPr>
      <w:rPr>
        <w:rFonts w:ascii="Wingdings" w:hAnsi="Wingdings" w:hint="default"/>
      </w:rPr>
    </w:lvl>
    <w:lvl w:ilvl="6" w:tplc="0C0C0001" w:tentative="1">
      <w:start w:val="1"/>
      <w:numFmt w:val="bullet"/>
      <w:lvlText w:val=""/>
      <w:lvlJc w:val="left"/>
      <w:pPr>
        <w:ind w:left="6120" w:hanging="360"/>
      </w:pPr>
      <w:rPr>
        <w:rFonts w:ascii="Symbol" w:hAnsi="Symbol" w:hint="default"/>
      </w:rPr>
    </w:lvl>
    <w:lvl w:ilvl="7" w:tplc="0C0C0003" w:tentative="1">
      <w:start w:val="1"/>
      <w:numFmt w:val="bullet"/>
      <w:lvlText w:val="o"/>
      <w:lvlJc w:val="left"/>
      <w:pPr>
        <w:ind w:left="6840" w:hanging="360"/>
      </w:pPr>
      <w:rPr>
        <w:rFonts w:ascii="Courier New" w:hAnsi="Courier New" w:cs="Courier New" w:hint="default"/>
      </w:rPr>
    </w:lvl>
    <w:lvl w:ilvl="8" w:tplc="0C0C0005" w:tentative="1">
      <w:start w:val="1"/>
      <w:numFmt w:val="bullet"/>
      <w:lvlText w:val=""/>
      <w:lvlJc w:val="left"/>
      <w:pPr>
        <w:ind w:left="7560" w:hanging="360"/>
      </w:pPr>
      <w:rPr>
        <w:rFonts w:ascii="Wingdings" w:hAnsi="Wingdings" w:hint="default"/>
      </w:rPr>
    </w:lvl>
  </w:abstractNum>
  <w:abstractNum w:abstractNumId="5">
    <w:nsid w:val="1B1239BD"/>
    <w:multiLevelType w:val="hybridMultilevel"/>
    <w:tmpl w:val="9420FC98"/>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6">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7">
    <w:nsid w:val="32E25404"/>
    <w:multiLevelType w:val="hybridMultilevel"/>
    <w:tmpl w:val="E0908A88"/>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8">
    <w:nsid w:val="334057BE"/>
    <w:multiLevelType w:val="hybridMultilevel"/>
    <w:tmpl w:val="9F3AE132"/>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9">
    <w:nsid w:val="416751F0"/>
    <w:multiLevelType w:val="hybridMultilevel"/>
    <w:tmpl w:val="68A4C7A6"/>
    <w:lvl w:ilvl="0" w:tplc="0C0C000F">
      <w:start w:val="1"/>
      <w:numFmt w:val="decimal"/>
      <w:lvlText w:val="%1."/>
      <w:lvlJc w:val="left"/>
      <w:pPr>
        <w:ind w:left="870" w:hanging="51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4BA37514"/>
    <w:multiLevelType w:val="hybridMultilevel"/>
    <w:tmpl w:val="DB62BACE"/>
    <w:lvl w:ilvl="0" w:tplc="0C0C0001">
      <w:start w:val="1"/>
      <w:numFmt w:val="bullet"/>
      <w:lvlText w:val=""/>
      <w:lvlJc w:val="left"/>
      <w:pPr>
        <w:ind w:left="1069" w:hanging="360"/>
      </w:pPr>
      <w:rPr>
        <w:rFonts w:ascii="Symbol" w:hAnsi="Symbol" w:hint="default"/>
      </w:rPr>
    </w:lvl>
    <w:lvl w:ilvl="1" w:tplc="730069BE">
      <w:start w:val="38"/>
      <w:numFmt w:val="bullet"/>
      <w:lvlText w:val="-"/>
      <w:lvlJc w:val="left"/>
      <w:pPr>
        <w:ind w:left="1789" w:hanging="360"/>
      </w:pPr>
      <w:rPr>
        <w:rFonts w:ascii="Times New Roman" w:eastAsia="Times New Roman" w:hAnsi="Times New Roman" w:cs="Times New Roman"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11">
    <w:nsid w:val="50CD7D38"/>
    <w:multiLevelType w:val="hybridMultilevel"/>
    <w:tmpl w:val="40905738"/>
    <w:lvl w:ilvl="0" w:tplc="730069BE">
      <w:start w:val="38"/>
      <w:numFmt w:val="bullet"/>
      <w:lvlText w:val="-"/>
      <w:lvlJc w:val="left"/>
      <w:pPr>
        <w:ind w:left="1353" w:hanging="360"/>
      </w:pPr>
      <w:rPr>
        <w:rFonts w:ascii="Times New Roman" w:eastAsia="Times New Roman" w:hAnsi="Times New Roman" w:cs="Times New Roman" w:hint="default"/>
      </w:rPr>
    </w:lvl>
    <w:lvl w:ilvl="1" w:tplc="0C0C0003" w:tentative="1">
      <w:start w:val="1"/>
      <w:numFmt w:val="bullet"/>
      <w:lvlText w:val="o"/>
      <w:lvlJc w:val="left"/>
      <w:pPr>
        <w:ind w:left="2073" w:hanging="360"/>
      </w:pPr>
      <w:rPr>
        <w:rFonts w:ascii="Courier New" w:hAnsi="Courier New" w:cs="Courier New" w:hint="default"/>
      </w:rPr>
    </w:lvl>
    <w:lvl w:ilvl="2" w:tplc="0C0C0005" w:tentative="1">
      <w:start w:val="1"/>
      <w:numFmt w:val="bullet"/>
      <w:lvlText w:val=""/>
      <w:lvlJc w:val="left"/>
      <w:pPr>
        <w:ind w:left="2793" w:hanging="360"/>
      </w:pPr>
      <w:rPr>
        <w:rFonts w:ascii="Wingdings" w:hAnsi="Wingdings" w:hint="default"/>
      </w:rPr>
    </w:lvl>
    <w:lvl w:ilvl="3" w:tplc="0C0C0001" w:tentative="1">
      <w:start w:val="1"/>
      <w:numFmt w:val="bullet"/>
      <w:lvlText w:val=""/>
      <w:lvlJc w:val="left"/>
      <w:pPr>
        <w:ind w:left="3513" w:hanging="360"/>
      </w:pPr>
      <w:rPr>
        <w:rFonts w:ascii="Symbol" w:hAnsi="Symbol" w:hint="default"/>
      </w:rPr>
    </w:lvl>
    <w:lvl w:ilvl="4" w:tplc="0C0C0003" w:tentative="1">
      <w:start w:val="1"/>
      <w:numFmt w:val="bullet"/>
      <w:lvlText w:val="o"/>
      <w:lvlJc w:val="left"/>
      <w:pPr>
        <w:ind w:left="4233" w:hanging="360"/>
      </w:pPr>
      <w:rPr>
        <w:rFonts w:ascii="Courier New" w:hAnsi="Courier New" w:cs="Courier New" w:hint="default"/>
      </w:rPr>
    </w:lvl>
    <w:lvl w:ilvl="5" w:tplc="0C0C0005" w:tentative="1">
      <w:start w:val="1"/>
      <w:numFmt w:val="bullet"/>
      <w:lvlText w:val=""/>
      <w:lvlJc w:val="left"/>
      <w:pPr>
        <w:ind w:left="4953" w:hanging="360"/>
      </w:pPr>
      <w:rPr>
        <w:rFonts w:ascii="Wingdings" w:hAnsi="Wingdings" w:hint="default"/>
      </w:rPr>
    </w:lvl>
    <w:lvl w:ilvl="6" w:tplc="0C0C0001" w:tentative="1">
      <w:start w:val="1"/>
      <w:numFmt w:val="bullet"/>
      <w:lvlText w:val=""/>
      <w:lvlJc w:val="left"/>
      <w:pPr>
        <w:ind w:left="5673" w:hanging="360"/>
      </w:pPr>
      <w:rPr>
        <w:rFonts w:ascii="Symbol" w:hAnsi="Symbol" w:hint="default"/>
      </w:rPr>
    </w:lvl>
    <w:lvl w:ilvl="7" w:tplc="0C0C0003" w:tentative="1">
      <w:start w:val="1"/>
      <w:numFmt w:val="bullet"/>
      <w:lvlText w:val="o"/>
      <w:lvlJc w:val="left"/>
      <w:pPr>
        <w:ind w:left="6393" w:hanging="360"/>
      </w:pPr>
      <w:rPr>
        <w:rFonts w:ascii="Courier New" w:hAnsi="Courier New" w:cs="Courier New" w:hint="default"/>
      </w:rPr>
    </w:lvl>
    <w:lvl w:ilvl="8" w:tplc="0C0C0005" w:tentative="1">
      <w:start w:val="1"/>
      <w:numFmt w:val="bullet"/>
      <w:lvlText w:val=""/>
      <w:lvlJc w:val="left"/>
      <w:pPr>
        <w:ind w:left="7113" w:hanging="360"/>
      </w:pPr>
      <w:rPr>
        <w:rFonts w:ascii="Wingdings" w:hAnsi="Wingdings" w:hint="default"/>
      </w:rPr>
    </w:lvl>
  </w:abstractNum>
  <w:abstractNum w:abstractNumId="12">
    <w:nsid w:val="5EB46173"/>
    <w:multiLevelType w:val="hybridMultilevel"/>
    <w:tmpl w:val="19A64546"/>
    <w:lvl w:ilvl="0" w:tplc="6B62F4EA">
      <w:start w:val="13"/>
      <w:numFmt w:val="bullet"/>
      <w:lvlText w:val="-"/>
      <w:lvlJc w:val="left"/>
      <w:pPr>
        <w:ind w:left="360" w:hanging="360"/>
      </w:pPr>
      <w:rPr>
        <w:rFonts w:ascii="Arial" w:eastAsia="Times New Roman" w:hAnsi="Arial" w:cs="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3">
    <w:nsid w:val="5F7554A3"/>
    <w:multiLevelType w:val="hybridMultilevel"/>
    <w:tmpl w:val="719290EC"/>
    <w:lvl w:ilvl="0" w:tplc="0C0C0001">
      <w:start w:val="1"/>
      <w:numFmt w:val="bullet"/>
      <w:lvlText w:val=""/>
      <w:lvlJc w:val="left"/>
      <w:pPr>
        <w:ind w:left="1429" w:hanging="360"/>
      </w:pPr>
      <w:rPr>
        <w:rFonts w:ascii="Symbol" w:hAnsi="Symbol" w:hint="default"/>
      </w:rPr>
    </w:lvl>
    <w:lvl w:ilvl="1" w:tplc="0C0C0003">
      <w:start w:val="1"/>
      <w:numFmt w:val="bullet"/>
      <w:lvlText w:val="o"/>
      <w:lvlJc w:val="left"/>
      <w:pPr>
        <w:ind w:left="2149" w:hanging="360"/>
      </w:pPr>
      <w:rPr>
        <w:rFonts w:ascii="Courier New" w:hAnsi="Courier New" w:cs="Courier New" w:hint="default"/>
      </w:rPr>
    </w:lvl>
    <w:lvl w:ilvl="2" w:tplc="0C0C0005">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14">
    <w:nsid w:val="6637067B"/>
    <w:multiLevelType w:val="hybridMultilevel"/>
    <w:tmpl w:val="44B4FF3E"/>
    <w:lvl w:ilvl="0" w:tplc="0C0C0001">
      <w:start w:val="1"/>
      <w:numFmt w:val="bullet"/>
      <w:lvlText w:val=""/>
      <w:lvlJc w:val="left"/>
      <w:pPr>
        <w:ind w:left="1069" w:hanging="360"/>
      </w:pPr>
      <w:rPr>
        <w:rFonts w:ascii="Symbol" w:hAnsi="Symbo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15">
    <w:nsid w:val="66DA7E7C"/>
    <w:multiLevelType w:val="hybridMultilevel"/>
    <w:tmpl w:val="568EDD26"/>
    <w:lvl w:ilvl="0" w:tplc="0C0C0001">
      <w:start w:val="1"/>
      <w:numFmt w:val="bullet"/>
      <w:lvlText w:val=""/>
      <w:lvlJc w:val="left"/>
      <w:pPr>
        <w:ind w:left="720" w:hanging="360"/>
      </w:pPr>
      <w:rPr>
        <w:rFonts w:ascii="Symbol" w:hAnsi="Symbol" w:hint="default"/>
      </w:rPr>
    </w:lvl>
    <w:lvl w:ilvl="1" w:tplc="0C0C0001">
      <w:start w:val="1"/>
      <w:numFmt w:val="bullet"/>
      <w:lvlText w:val=""/>
      <w:lvlJc w:val="left"/>
      <w:pPr>
        <w:ind w:left="1440" w:hanging="360"/>
      </w:pPr>
      <w:rPr>
        <w:rFonts w:ascii="Symbol" w:hAnsi="Symbol"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68CA69D4"/>
    <w:multiLevelType w:val="hybridMultilevel"/>
    <w:tmpl w:val="01B4BA96"/>
    <w:lvl w:ilvl="0" w:tplc="0C0C0001">
      <w:start w:val="1"/>
      <w:numFmt w:val="bullet"/>
      <w:lvlText w:val=""/>
      <w:lvlJc w:val="left"/>
      <w:pPr>
        <w:ind w:left="1434" w:hanging="360"/>
      </w:pPr>
      <w:rPr>
        <w:rFonts w:ascii="Symbol" w:hAnsi="Symbol" w:hint="default"/>
      </w:rPr>
    </w:lvl>
    <w:lvl w:ilvl="1" w:tplc="0C0C0003">
      <w:start w:val="1"/>
      <w:numFmt w:val="bullet"/>
      <w:lvlText w:val="o"/>
      <w:lvlJc w:val="left"/>
      <w:pPr>
        <w:ind w:left="2154" w:hanging="360"/>
      </w:pPr>
      <w:rPr>
        <w:rFonts w:ascii="Courier New" w:hAnsi="Courier New" w:cs="Courier New" w:hint="default"/>
      </w:rPr>
    </w:lvl>
    <w:lvl w:ilvl="2" w:tplc="0C0C0005">
      <w:start w:val="1"/>
      <w:numFmt w:val="bullet"/>
      <w:lvlText w:val=""/>
      <w:lvlJc w:val="left"/>
      <w:pPr>
        <w:ind w:left="2874" w:hanging="360"/>
      </w:pPr>
      <w:rPr>
        <w:rFonts w:ascii="Wingdings" w:hAnsi="Wingdings" w:hint="default"/>
      </w:rPr>
    </w:lvl>
    <w:lvl w:ilvl="3" w:tplc="0C0C0001">
      <w:start w:val="1"/>
      <w:numFmt w:val="bullet"/>
      <w:lvlText w:val=""/>
      <w:lvlJc w:val="left"/>
      <w:pPr>
        <w:ind w:left="3594" w:hanging="360"/>
      </w:pPr>
      <w:rPr>
        <w:rFonts w:ascii="Symbol" w:hAnsi="Symbol" w:hint="default"/>
      </w:rPr>
    </w:lvl>
    <w:lvl w:ilvl="4" w:tplc="0C0C0003" w:tentative="1">
      <w:start w:val="1"/>
      <w:numFmt w:val="bullet"/>
      <w:lvlText w:val="o"/>
      <w:lvlJc w:val="left"/>
      <w:pPr>
        <w:ind w:left="4314" w:hanging="360"/>
      </w:pPr>
      <w:rPr>
        <w:rFonts w:ascii="Courier New" w:hAnsi="Courier New" w:cs="Courier New" w:hint="default"/>
      </w:rPr>
    </w:lvl>
    <w:lvl w:ilvl="5" w:tplc="0C0C0005" w:tentative="1">
      <w:start w:val="1"/>
      <w:numFmt w:val="bullet"/>
      <w:lvlText w:val=""/>
      <w:lvlJc w:val="left"/>
      <w:pPr>
        <w:ind w:left="5034" w:hanging="360"/>
      </w:pPr>
      <w:rPr>
        <w:rFonts w:ascii="Wingdings" w:hAnsi="Wingdings" w:hint="default"/>
      </w:rPr>
    </w:lvl>
    <w:lvl w:ilvl="6" w:tplc="0C0C0001" w:tentative="1">
      <w:start w:val="1"/>
      <w:numFmt w:val="bullet"/>
      <w:lvlText w:val=""/>
      <w:lvlJc w:val="left"/>
      <w:pPr>
        <w:ind w:left="5754" w:hanging="360"/>
      </w:pPr>
      <w:rPr>
        <w:rFonts w:ascii="Symbol" w:hAnsi="Symbol" w:hint="default"/>
      </w:rPr>
    </w:lvl>
    <w:lvl w:ilvl="7" w:tplc="0C0C0003" w:tentative="1">
      <w:start w:val="1"/>
      <w:numFmt w:val="bullet"/>
      <w:lvlText w:val="o"/>
      <w:lvlJc w:val="left"/>
      <w:pPr>
        <w:ind w:left="6474" w:hanging="360"/>
      </w:pPr>
      <w:rPr>
        <w:rFonts w:ascii="Courier New" w:hAnsi="Courier New" w:cs="Courier New" w:hint="default"/>
      </w:rPr>
    </w:lvl>
    <w:lvl w:ilvl="8" w:tplc="0C0C0005" w:tentative="1">
      <w:start w:val="1"/>
      <w:numFmt w:val="bullet"/>
      <w:lvlText w:val=""/>
      <w:lvlJc w:val="left"/>
      <w:pPr>
        <w:ind w:left="7194" w:hanging="360"/>
      </w:pPr>
      <w:rPr>
        <w:rFonts w:ascii="Wingdings" w:hAnsi="Wingdings" w:hint="default"/>
      </w:rPr>
    </w:lvl>
  </w:abstractNum>
  <w:abstractNum w:abstractNumId="17">
    <w:nsid w:val="6C3C194D"/>
    <w:multiLevelType w:val="hybridMultilevel"/>
    <w:tmpl w:val="9558F23A"/>
    <w:lvl w:ilvl="0" w:tplc="0C0C0001">
      <w:start w:val="1"/>
      <w:numFmt w:val="bullet"/>
      <w:lvlText w:val=""/>
      <w:lvlJc w:val="left"/>
      <w:pPr>
        <w:ind w:left="1429" w:hanging="360"/>
      </w:pPr>
      <w:rPr>
        <w:rFonts w:ascii="Symbol" w:hAnsi="Symbol" w:hint="default"/>
      </w:rPr>
    </w:lvl>
    <w:lvl w:ilvl="1" w:tplc="0C0C0005">
      <w:start w:val="1"/>
      <w:numFmt w:val="bullet"/>
      <w:lvlText w:val=""/>
      <w:lvlJc w:val="left"/>
      <w:pPr>
        <w:ind w:left="2149" w:hanging="360"/>
      </w:pPr>
      <w:rPr>
        <w:rFonts w:ascii="Wingdings" w:hAnsi="Wingdings"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18">
    <w:nsid w:val="6FDB6E3B"/>
    <w:multiLevelType w:val="hybridMultilevel"/>
    <w:tmpl w:val="4ED8396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nsid w:val="78EF3133"/>
    <w:multiLevelType w:val="hybridMultilevel"/>
    <w:tmpl w:val="ED08CBD8"/>
    <w:lvl w:ilvl="0" w:tplc="E614321C">
      <w:start w:val="39"/>
      <w:numFmt w:val="bullet"/>
      <w:lvlText w:val="-"/>
      <w:lvlJc w:val="left"/>
      <w:pPr>
        <w:ind w:left="1636" w:hanging="360"/>
      </w:pPr>
      <w:rPr>
        <w:rFonts w:ascii="Times New Roman" w:eastAsia="Times New Roman" w:hAnsi="Times New Roman" w:cs="Times New Roman" w:hint="default"/>
      </w:rPr>
    </w:lvl>
    <w:lvl w:ilvl="1" w:tplc="0C0C0003" w:tentative="1">
      <w:start w:val="1"/>
      <w:numFmt w:val="bullet"/>
      <w:lvlText w:val="o"/>
      <w:lvlJc w:val="left"/>
      <w:pPr>
        <w:ind w:left="2356" w:hanging="360"/>
      </w:pPr>
      <w:rPr>
        <w:rFonts w:ascii="Courier New" w:hAnsi="Courier New" w:cs="Courier New" w:hint="default"/>
      </w:rPr>
    </w:lvl>
    <w:lvl w:ilvl="2" w:tplc="0C0C0005" w:tentative="1">
      <w:start w:val="1"/>
      <w:numFmt w:val="bullet"/>
      <w:lvlText w:val=""/>
      <w:lvlJc w:val="left"/>
      <w:pPr>
        <w:ind w:left="3076" w:hanging="360"/>
      </w:pPr>
      <w:rPr>
        <w:rFonts w:ascii="Wingdings" w:hAnsi="Wingdings" w:hint="default"/>
      </w:rPr>
    </w:lvl>
    <w:lvl w:ilvl="3" w:tplc="0C0C0001" w:tentative="1">
      <w:start w:val="1"/>
      <w:numFmt w:val="bullet"/>
      <w:lvlText w:val=""/>
      <w:lvlJc w:val="left"/>
      <w:pPr>
        <w:ind w:left="3796" w:hanging="360"/>
      </w:pPr>
      <w:rPr>
        <w:rFonts w:ascii="Symbol" w:hAnsi="Symbol" w:hint="default"/>
      </w:rPr>
    </w:lvl>
    <w:lvl w:ilvl="4" w:tplc="0C0C0003" w:tentative="1">
      <w:start w:val="1"/>
      <w:numFmt w:val="bullet"/>
      <w:lvlText w:val="o"/>
      <w:lvlJc w:val="left"/>
      <w:pPr>
        <w:ind w:left="4516" w:hanging="360"/>
      </w:pPr>
      <w:rPr>
        <w:rFonts w:ascii="Courier New" w:hAnsi="Courier New" w:cs="Courier New" w:hint="default"/>
      </w:rPr>
    </w:lvl>
    <w:lvl w:ilvl="5" w:tplc="0C0C0005" w:tentative="1">
      <w:start w:val="1"/>
      <w:numFmt w:val="bullet"/>
      <w:lvlText w:val=""/>
      <w:lvlJc w:val="left"/>
      <w:pPr>
        <w:ind w:left="5236" w:hanging="360"/>
      </w:pPr>
      <w:rPr>
        <w:rFonts w:ascii="Wingdings" w:hAnsi="Wingdings" w:hint="default"/>
      </w:rPr>
    </w:lvl>
    <w:lvl w:ilvl="6" w:tplc="0C0C0001" w:tentative="1">
      <w:start w:val="1"/>
      <w:numFmt w:val="bullet"/>
      <w:lvlText w:val=""/>
      <w:lvlJc w:val="left"/>
      <w:pPr>
        <w:ind w:left="5956" w:hanging="360"/>
      </w:pPr>
      <w:rPr>
        <w:rFonts w:ascii="Symbol" w:hAnsi="Symbol" w:hint="default"/>
      </w:rPr>
    </w:lvl>
    <w:lvl w:ilvl="7" w:tplc="0C0C0003" w:tentative="1">
      <w:start w:val="1"/>
      <w:numFmt w:val="bullet"/>
      <w:lvlText w:val="o"/>
      <w:lvlJc w:val="left"/>
      <w:pPr>
        <w:ind w:left="6676" w:hanging="360"/>
      </w:pPr>
      <w:rPr>
        <w:rFonts w:ascii="Courier New" w:hAnsi="Courier New" w:cs="Courier New" w:hint="default"/>
      </w:rPr>
    </w:lvl>
    <w:lvl w:ilvl="8" w:tplc="0C0C0005" w:tentative="1">
      <w:start w:val="1"/>
      <w:numFmt w:val="bullet"/>
      <w:lvlText w:val=""/>
      <w:lvlJc w:val="left"/>
      <w:pPr>
        <w:ind w:left="7396"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16"/>
  </w:num>
  <w:num w:numId="4">
    <w:abstractNumId w:val="1"/>
  </w:num>
  <w:num w:numId="5">
    <w:abstractNumId w:val="14"/>
  </w:num>
  <w:num w:numId="6">
    <w:abstractNumId w:val="2"/>
  </w:num>
  <w:num w:numId="7">
    <w:abstractNumId w:val="11"/>
  </w:num>
  <w:num w:numId="8">
    <w:abstractNumId w:val="10"/>
  </w:num>
  <w:num w:numId="9">
    <w:abstractNumId w:val="3"/>
  </w:num>
  <w:num w:numId="10">
    <w:abstractNumId w:val="18"/>
  </w:num>
  <w:num w:numId="11">
    <w:abstractNumId w:val="9"/>
  </w:num>
  <w:num w:numId="12">
    <w:abstractNumId w:val="5"/>
  </w:num>
  <w:num w:numId="13">
    <w:abstractNumId w:val="8"/>
  </w:num>
  <w:num w:numId="14">
    <w:abstractNumId w:val="12"/>
  </w:num>
  <w:num w:numId="15">
    <w:abstractNumId w:val="13"/>
  </w:num>
  <w:num w:numId="16">
    <w:abstractNumId w:val="15"/>
  </w:num>
  <w:num w:numId="17">
    <w:abstractNumId w:val="4"/>
  </w:num>
  <w:num w:numId="18">
    <w:abstractNumId w:val="17"/>
  </w:num>
  <w:num w:numId="19">
    <w:abstractNumId w:val="7"/>
  </w:num>
  <w:num w:numId="20">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doNotShadeFormData/>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54A"/>
    <w:rsid w:val="00002771"/>
    <w:rsid w:val="00002A52"/>
    <w:rsid w:val="00002B19"/>
    <w:rsid w:val="00002DA2"/>
    <w:rsid w:val="00002E97"/>
    <w:rsid w:val="00002EC7"/>
    <w:rsid w:val="0000342C"/>
    <w:rsid w:val="000036DA"/>
    <w:rsid w:val="0000389F"/>
    <w:rsid w:val="00003D45"/>
    <w:rsid w:val="00004208"/>
    <w:rsid w:val="00004753"/>
    <w:rsid w:val="00004D12"/>
    <w:rsid w:val="00004D13"/>
    <w:rsid w:val="00004DC5"/>
    <w:rsid w:val="00004FE3"/>
    <w:rsid w:val="0000508B"/>
    <w:rsid w:val="000052FB"/>
    <w:rsid w:val="00005405"/>
    <w:rsid w:val="00005749"/>
    <w:rsid w:val="0000637A"/>
    <w:rsid w:val="0000652D"/>
    <w:rsid w:val="00006D76"/>
    <w:rsid w:val="00006EC7"/>
    <w:rsid w:val="00007F54"/>
    <w:rsid w:val="00010102"/>
    <w:rsid w:val="000104F9"/>
    <w:rsid w:val="000105CC"/>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495"/>
    <w:rsid w:val="00015843"/>
    <w:rsid w:val="00015C34"/>
    <w:rsid w:val="00015D86"/>
    <w:rsid w:val="000161A5"/>
    <w:rsid w:val="00016C0D"/>
    <w:rsid w:val="00016C94"/>
    <w:rsid w:val="00017582"/>
    <w:rsid w:val="0001799E"/>
    <w:rsid w:val="00017DB2"/>
    <w:rsid w:val="00020067"/>
    <w:rsid w:val="0002030F"/>
    <w:rsid w:val="00020595"/>
    <w:rsid w:val="000205F0"/>
    <w:rsid w:val="00020707"/>
    <w:rsid w:val="00020D14"/>
    <w:rsid w:val="0002125A"/>
    <w:rsid w:val="000215D3"/>
    <w:rsid w:val="00021E4B"/>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769"/>
    <w:rsid w:val="00026AA5"/>
    <w:rsid w:val="00026F12"/>
    <w:rsid w:val="00026F82"/>
    <w:rsid w:val="00027387"/>
    <w:rsid w:val="000276C9"/>
    <w:rsid w:val="00027BEA"/>
    <w:rsid w:val="00027E8C"/>
    <w:rsid w:val="00027EFF"/>
    <w:rsid w:val="00030491"/>
    <w:rsid w:val="00030496"/>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4EC1"/>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1B2B"/>
    <w:rsid w:val="00041FE6"/>
    <w:rsid w:val="00042267"/>
    <w:rsid w:val="00042272"/>
    <w:rsid w:val="0004237F"/>
    <w:rsid w:val="0004264C"/>
    <w:rsid w:val="00042D6D"/>
    <w:rsid w:val="000434CE"/>
    <w:rsid w:val="000436C1"/>
    <w:rsid w:val="00043CC5"/>
    <w:rsid w:val="00044239"/>
    <w:rsid w:val="000443E5"/>
    <w:rsid w:val="00044497"/>
    <w:rsid w:val="0004453D"/>
    <w:rsid w:val="000455BF"/>
    <w:rsid w:val="00045F53"/>
    <w:rsid w:val="000463C5"/>
    <w:rsid w:val="00046684"/>
    <w:rsid w:val="00047BF6"/>
    <w:rsid w:val="000508D0"/>
    <w:rsid w:val="00050BFD"/>
    <w:rsid w:val="00050D6E"/>
    <w:rsid w:val="00051194"/>
    <w:rsid w:val="000516B3"/>
    <w:rsid w:val="0005170A"/>
    <w:rsid w:val="000518E4"/>
    <w:rsid w:val="00052096"/>
    <w:rsid w:val="000520D4"/>
    <w:rsid w:val="00052392"/>
    <w:rsid w:val="00053243"/>
    <w:rsid w:val="00053319"/>
    <w:rsid w:val="000533CA"/>
    <w:rsid w:val="0005352B"/>
    <w:rsid w:val="00053D17"/>
    <w:rsid w:val="00053E3F"/>
    <w:rsid w:val="00053FBC"/>
    <w:rsid w:val="0005437C"/>
    <w:rsid w:val="000543C1"/>
    <w:rsid w:val="000549E3"/>
    <w:rsid w:val="00054E99"/>
    <w:rsid w:val="00055005"/>
    <w:rsid w:val="0005521D"/>
    <w:rsid w:val="000552D5"/>
    <w:rsid w:val="000555F0"/>
    <w:rsid w:val="00055CFA"/>
    <w:rsid w:val="00056127"/>
    <w:rsid w:val="0005634E"/>
    <w:rsid w:val="00056EC6"/>
    <w:rsid w:val="000571CD"/>
    <w:rsid w:val="00057292"/>
    <w:rsid w:val="000574D3"/>
    <w:rsid w:val="000574EB"/>
    <w:rsid w:val="00057524"/>
    <w:rsid w:val="00057E24"/>
    <w:rsid w:val="000601B3"/>
    <w:rsid w:val="00060824"/>
    <w:rsid w:val="000612C4"/>
    <w:rsid w:val="00061C7E"/>
    <w:rsid w:val="000620A5"/>
    <w:rsid w:val="000624D4"/>
    <w:rsid w:val="00062633"/>
    <w:rsid w:val="00062648"/>
    <w:rsid w:val="0006265E"/>
    <w:rsid w:val="0006265F"/>
    <w:rsid w:val="0006283A"/>
    <w:rsid w:val="00062BD6"/>
    <w:rsid w:val="00062DBB"/>
    <w:rsid w:val="000634DB"/>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986"/>
    <w:rsid w:val="00074D16"/>
    <w:rsid w:val="00074D8E"/>
    <w:rsid w:val="0007532C"/>
    <w:rsid w:val="00075940"/>
    <w:rsid w:val="00075A50"/>
    <w:rsid w:val="00075BA8"/>
    <w:rsid w:val="00076052"/>
    <w:rsid w:val="00076094"/>
    <w:rsid w:val="000763FC"/>
    <w:rsid w:val="000766B5"/>
    <w:rsid w:val="00076983"/>
    <w:rsid w:val="00076AE2"/>
    <w:rsid w:val="00076C17"/>
    <w:rsid w:val="000772C3"/>
    <w:rsid w:val="0007755A"/>
    <w:rsid w:val="000802AD"/>
    <w:rsid w:val="000804AA"/>
    <w:rsid w:val="00080A5A"/>
    <w:rsid w:val="00080B2A"/>
    <w:rsid w:val="00080F64"/>
    <w:rsid w:val="000811B0"/>
    <w:rsid w:val="0008130F"/>
    <w:rsid w:val="000816F7"/>
    <w:rsid w:val="00081CA7"/>
    <w:rsid w:val="000827F3"/>
    <w:rsid w:val="00083096"/>
    <w:rsid w:val="0008385A"/>
    <w:rsid w:val="00083F63"/>
    <w:rsid w:val="000842D2"/>
    <w:rsid w:val="00084739"/>
    <w:rsid w:val="000848BF"/>
    <w:rsid w:val="00084D4D"/>
    <w:rsid w:val="000851D6"/>
    <w:rsid w:val="0008574D"/>
    <w:rsid w:val="00085795"/>
    <w:rsid w:val="00085D49"/>
    <w:rsid w:val="000864C7"/>
    <w:rsid w:val="00086566"/>
    <w:rsid w:val="000867F1"/>
    <w:rsid w:val="00086B24"/>
    <w:rsid w:val="00086FD6"/>
    <w:rsid w:val="0008794F"/>
    <w:rsid w:val="000879AD"/>
    <w:rsid w:val="00087FC0"/>
    <w:rsid w:val="00090662"/>
    <w:rsid w:val="00090949"/>
    <w:rsid w:val="00090AC2"/>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49"/>
    <w:rsid w:val="000A1D9A"/>
    <w:rsid w:val="000A1E68"/>
    <w:rsid w:val="000A2123"/>
    <w:rsid w:val="000A2228"/>
    <w:rsid w:val="000A363B"/>
    <w:rsid w:val="000A3AA9"/>
    <w:rsid w:val="000A427E"/>
    <w:rsid w:val="000A45AA"/>
    <w:rsid w:val="000A4798"/>
    <w:rsid w:val="000A4AE9"/>
    <w:rsid w:val="000A4EC2"/>
    <w:rsid w:val="000A51EE"/>
    <w:rsid w:val="000A523D"/>
    <w:rsid w:val="000A5330"/>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A55"/>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B7A39"/>
    <w:rsid w:val="000C0116"/>
    <w:rsid w:val="000C0530"/>
    <w:rsid w:val="000C05B5"/>
    <w:rsid w:val="000C0781"/>
    <w:rsid w:val="000C109D"/>
    <w:rsid w:val="000C1833"/>
    <w:rsid w:val="000C1878"/>
    <w:rsid w:val="000C1D5F"/>
    <w:rsid w:val="000C1ED4"/>
    <w:rsid w:val="000C3B6E"/>
    <w:rsid w:val="000C3F2A"/>
    <w:rsid w:val="000C42C0"/>
    <w:rsid w:val="000C4679"/>
    <w:rsid w:val="000C4781"/>
    <w:rsid w:val="000C538F"/>
    <w:rsid w:val="000C5409"/>
    <w:rsid w:val="000C54CF"/>
    <w:rsid w:val="000C5B00"/>
    <w:rsid w:val="000C5E86"/>
    <w:rsid w:val="000C6245"/>
    <w:rsid w:val="000C62A8"/>
    <w:rsid w:val="000C6380"/>
    <w:rsid w:val="000C6CB7"/>
    <w:rsid w:val="000C6E26"/>
    <w:rsid w:val="000C6EDB"/>
    <w:rsid w:val="000C70F7"/>
    <w:rsid w:val="000C711F"/>
    <w:rsid w:val="000C71BE"/>
    <w:rsid w:val="000C7451"/>
    <w:rsid w:val="000C7474"/>
    <w:rsid w:val="000C7595"/>
    <w:rsid w:val="000C7B70"/>
    <w:rsid w:val="000D0C26"/>
    <w:rsid w:val="000D0CEE"/>
    <w:rsid w:val="000D0D3B"/>
    <w:rsid w:val="000D0FDA"/>
    <w:rsid w:val="000D10FA"/>
    <w:rsid w:val="000D131D"/>
    <w:rsid w:val="000D16CA"/>
    <w:rsid w:val="000D17BD"/>
    <w:rsid w:val="000D1889"/>
    <w:rsid w:val="000D1DF7"/>
    <w:rsid w:val="000D1ECE"/>
    <w:rsid w:val="000D1EE8"/>
    <w:rsid w:val="000D2537"/>
    <w:rsid w:val="000D25A4"/>
    <w:rsid w:val="000D31D7"/>
    <w:rsid w:val="000D33DB"/>
    <w:rsid w:val="000D3527"/>
    <w:rsid w:val="000D3C97"/>
    <w:rsid w:val="000D3D5E"/>
    <w:rsid w:val="000D3E74"/>
    <w:rsid w:val="000D3FD0"/>
    <w:rsid w:val="000D46DE"/>
    <w:rsid w:val="000D4BBA"/>
    <w:rsid w:val="000D4CA0"/>
    <w:rsid w:val="000D55D5"/>
    <w:rsid w:val="000D63FA"/>
    <w:rsid w:val="000D6511"/>
    <w:rsid w:val="000D6DA6"/>
    <w:rsid w:val="000D6E32"/>
    <w:rsid w:val="000D7029"/>
    <w:rsid w:val="000D7129"/>
    <w:rsid w:val="000D718E"/>
    <w:rsid w:val="000D7285"/>
    <w:rsid w:val="000D72F4"/>
    <w:rsid w:val="000D77B6"/>
    <w:rsid w:val="000D782F"/>
    <w:rsid w:val="000E01F6"/>
    <w:rsid w:val="000E088A"/>
    <w:rsid w:val="000E0F15"/>
    <w:rsid w:val="000E17E9"/>
    <w:rsid w:val="000E19B3"/>
    <w:rsid w:val="000E1F6B"/>
    <w:rsid w:val="000E2299"/>
    <w:rsid w:val="000E27A8"/>
    <w:rsid w:val="000E2BEB"/>
    <w:rsid w:val="000E3183"/>
    <w:rsid w:val="000E3546"/>
    <w:rsid w:val="000E372A"/>
    <w:rsid w:val="000E4598"/>
    <w:rsid w:val="000E469D"/>
    <w:rsid w:val="000E4820"/>
    <w:rsid w:val="000E49D0"/>
    <w:rsid w:val="000E4DDC"/>
    <w:rsid w:val="000E533D"/>
    <w:rsid w:val="000E53E7"/>
    <w:rsid w:val="000E575B"/>
    <w:rsid w:val="000E5E38"/>
    <w:rsid w:val="000E6375"/>
    <w:rsid w:val="000E6FF4"/>
    <w:rsid w:val="000E71D0"/>
    <w:rsid w:val="000E7270"/>
    <w:rsid w:val="000F0488"/>
    <w:rsid w:val="000F1573"/>
    <w:rsid w:val="000F1841"/>
    <w:rsid w:val="000F195D"/>
    <w:rsid w:val="000F1AA7"/>
    <w:rsid w:val="000F1FE7"/>
    <w:rsid w:val="000F25D6"/>
    <w:rsid w:val="000F2732"/>
    <w:rsid w:val="000F282F"/>
    <w:rsid w:val="000F3368"/>
    <w:rsid w:val="000F378E"/>
    <w:rsid w:val="000F39B0"/>
    <w:rsid w:val="000F4161"/>
    <w:rsid w:val="000F444C"/>
    <w:rsid w:val="000F46F2"/>
    <w:rsid w:val="000F5138"/>
    <w:rsid w:val="000F518B"/>
    <w:rsid w:val="000F5E22"/>
    <w:rsid w:val="000F5F22"/>
    <w:rsid w:val="000F68FB"/>
    <w:rsid w:val="000F71F1"/>
    <w:rsid w:val="000F73B2"/>
    <w:rsid w:val="000F74B7"/>
    <w:rsid w:val="000F7531"/>
    <w:rsid w:val="000F75B7"/>
    <w:rsid w:val="000F776C"/>
    <w:rsid w:val="000F7780"/>
    <w:rsid w:val="000F7D39"/>
    <w:rsid w:val="001000C7"/>
    <w:rsid w:val="00100174"/>
    <w:rsid w:val="00100196"/>
    <w:rsid w:val="001002E2"/>
    <w:rsid w:val="00100366"/>
    <w:rsid w:val="00100B8D"/>
    <w:rsid w:val="00100CCD"/>
    <w:rsid w:val="00100CE6"/>
    <w:rsid w:val="001010C5"/>
    <w:rsid w:val="00101361"/>
    <w:rsid w:val="001013E5"/>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096"/>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87A"/>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1E34"/>
    <w:rsid w:val="0012218B"/>
    <w:rsid w:val="00122A9D"/>
    <w:rsid w:val="0012340E"/>
    <w:rsid w:val="00123C64"/>
    <w:rsid w:val="00124725"/>
    <w:rsid w:val="00124812"/>
    <w:rsid w:val="001248F3"/>
    <w:rsid w:val="00125215"/>
    <w:rsid w:val="001254CA"/>
    <w:rsid w:val="0012559C"/>
    <w:rsid w:val="001256D0"/>
    <w:rsid w:val="00125F48"/>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EA2"/>
    <w:rsid w:val="00134FBA"/>
    <w:rsid w:val="00135472"/>
    <w:rsid w:val="00135483"/>
    <w:rsid w:val="0013557B"/>
    <w:rsid w:val="001361F6"/>
    <w:rsid w:val="00136874"/>
    <w:rsid w:val="001371C9"/>
    <w:rsid w:val="00137A62"/>
    <w:rsid w:val="00137FD2"/>
    <w:rsid w:val="00140C60"/>
    <w:rsid w:val="0014189C"/>
    <w:rsid w:val="00141C76"/>
    <w:rsid w:val="0014241A"/>
    <w:rsid w:val="001429EE"/>
    <w:rsid w:val="00142C62"/>
    <w:rsid w:val="001430E6"/>
    <w:rsid w:val="001430F6"/>
    <w:rsid w:val="001432E9"/>
    <w:rsid w:val="0014441F"/>
    <w:rsid w:val="00144C75"/>
    <w:rsid w:val="001453D7"/>
    <w:rsid w:val="001457DF"/>
    <w:rsid w:val="00145CD9"/>
    <w:rsid w:val="00146147"/>
    <w:rsid w:val="001467C9"/>
    <w:rsid w:val="00146BF4"/>
    <w:rsid w:val="00146C2F"/>
    <w:rsid w:val="00147038"/>
    <w:rsid w:val="0014755E"/>
    <w:rsid w:val="00147575"/>
    <w:rsid w:val="00147B73"/>
    <w:rsid w:val="00147D02"/>
    <w:rsid w:val="00150097"/>
    <w:rsid w:val="00150360"/>
    <w:rsid w:val="001515FC"/>
    <w:rsid w:val="0015176F"/>
    <w:rsid w:val="001518B7"/>
    <w:rsid w:val="00151D4E"/>
    <w:rsid w:val="00151F35"/>
    <w:rsid w:val="00152290"/>
    <w:rsid w:val="0015231C"/>
    <w:rsid w:val="00152566"/>
    <w:rsid w:val="00152FA1"/>
    <w:rsid w:val="00153115"/>
    <w:rsid w:val="001536B4"/>
    <w:rsid w:val="001539EB"/>
    <w:rsid w:val="001539FB"/>
    <w:rsid w:val="00153B3B"/>
    <w:rsid w:val="00153BF0"/>
    <w:rsid w:val="00153F43"/>
    <w:rsid w:val="001540A9"/>
    <w:rsid w:val="001546C9"/>
    <w:rsid w:val="0015498B"/>
    <w:rsid w:val="00154CDE"/>
    <w:rsid w:val="001553F7"/>
    <w:rsid w:val="00155656"/>
    <w:rsid w:val="00155B06"/>
    <w:rsid w:val="00155CD6"/>
    <w:rsid w:val="00155EC9"/>
    <w:rsid w:val="001561EC"/>
    <w:rsid w:val="00156480"/>
    <w:rsid w:val="0015686C"/>
    <w:rsid w:val="00156BD2"/>
    <w:rsid w:val="00156F4F"/>
    <w:rsid w:val="001572AE"/>
    <w:rsid w:val="00157935"/>
    <w:rsid w:val="00157D77"/>
    <w:rsid w:val="001601C8"/>
    <w:rsid w:val="00160264"/>
    <w:rsid w:val="00160443"/>
    <w:rsid w:val="00160F8C"/>
    <w:rsid w:val="00161791"/>
    <w:rsid w:val="001618E3"/>
    <w:rsid w:val="00161BBE"/>
    <w:rsid w:val="001620BA"/>
    <w:rsid w:val="001623C5"/>
    <w:rsid w:val="001627C4"/>
    <w:rsid w:val="00162942"/>
    <w:rsid w:val="001629B1"/>
    <w:rsid w:val="00162CC7"/>
    <w:rsid w:val="00162E89"/>
    <w:rsid w:val="0016371D"/>
    <w:rsid w:val="00163BDD"/>
    <w:rsid w:val="001644A1"/>
    <w:rsid w:val="001645B9"/>
    <w:rsid w:val="00164C99"/>
    <w:rsid w:val="00164F10"/>
    <w:rsid w:val="00165002"/>
    <w:rsid w:val="00165211"/>
    <w:rsid w:val="001652EC"/>
    <w:rsid w:val="00165660"/>
    <w:rsid w:val="0016615C"/>
    <w:rsid w:val="00166447"/>
    <w:rsid w:val="0016669E"/>
    <w:rsid w:val="00166A06"/>
    <w:rsid w:val="00166A7C"/>
    <w:rsid w:val="00166D2C"/>
    <w:rsid w:val="00167252"/>
    <w:rsid w:val="00167334"/>
    <w:rsid w:val="00167554"/>
    <w:rsid w:val="00170320"/>
    <w:rsid w:val="001707D2"/>
    <w:rsid w:val="00170938"/>
    <w:rsid w:val="001710C1"/>
    <w:rsid w:val="00171310"/>
    <w:rsid w:val="00171617"/>
    <w:rsid w:val="00171B5C"/>
    <w:rsid w:val="00171B9D"/>
    <w:rsid w:val="00171D85"/>
    <w:rsid w:val="00172484"/>
    <w:rsid w:val="001726B9"/>
    <w:rsid w:val="00172D6E"/>
    <w:rsid w:val="00172E96"/>
    <w:rsid w:val="00172EDF"/>
    <w:rsid w:val="001738DB"/>
    <w:rsid w:val="00173B33"/>
    <w:rsid w:val="00173FE2"/>
    <w:rsid w:val="00174149"/>
    <w:rsid w:val="0017422B"/>
    <w:rsid w:val="00174512"/>
    <w:rsid w:val="00176922"/>
    <w:rsid w:val="0017692F"/>
    <w:rsid w:val="001771FF"/>
    <w:rsid w:val="001772C3"/>
    <w:rsid w:val="001775C3"/>
    <w:rsid w:val="00177E66"/>
    <w:rsid w:val="00180888"/>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19"/>
    <w:rsid w:val="001851A6"/>
    <w:rsid w:val="00185239"/>
    <w:rsid w:val="00185877"/>
    <w:rsid w:val="0018597A"/>
    <w:rsid w:val="00185C00"/>
    <w:rsid w:val="00185D3E"/>
    <w:rsid w:val="00185FDA"/>
    <w:rsid w:val="00186348"/>
    <w:rsid w:val="001866D7"/>
    <w:rsid w:val="001867A0"/>
    <w:rsid w:val="00186820"/>
    <w:rsid w:val="00186E2B"/>
    <w:rsid w:val="00187866"/>
    <w:rsid w:val="00187BBB"/>
    <w:rsid w:val="00187BD4"/>
    <w:rsid w:val="00190426"/>
    <w:rsid w:val="001906AC"/>
    <w:rsid w:val="001907FB"/>
    <w:rsid w:val="00190A0E"/>
    <w:rsid w:val="00190B20"/>
    <w:rsid w:val="00190E7F"/>
    <w:rsid w:val="00190F2A"/>
    <w:rsid w:val="00191050"/>
    <w:rsid w:val="001915A2"/>
    <w:rsid w:val="00191607"/>
    <w:rsid w:val="00193107"/>
    <w:rsid w:val="00193263"/>
    <w:rsid w:val="001932D7"/>
    <w:rsid w:val="00193416"/>
    <w:rsid w:val="0019342F"/>
    <w:rsid w:val="00193AC0"/>
    <w:rsid w:val="00193AE1"/>
    <w:rsid w:val="00193D50"/>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C18"/>
    <w:rsid w:val="001A0EFE"/>
    <w:rsid w:val="001A0FBC"/>
    <w:rsid w:val="001A1200"/>
    <w:rsid w:val="001A1430"/>
    <w:rsid w:val="001A14D3"/>
    <w:rsid w:val="001A255D"/>
    <w:rsid w:val="001A2B85"/>
    <w:rsid w:val="001A2CDC"/>
    <w:rsid w:val="001A31D0"/>
    <w:rsid w:val="001A348A"/>
    <w:rsid w:val="001A36F0"/>
    <w:rsid w:val="001A417E"/>
    <w:rsid w:val="001A42F1"/>
    <w:rsid w:val="001A4349"/>
    <w:rsid w:val="001A4454"/>
    <w:rsid w:val="001A498B"/>
    <w:rsid w:val="001A51BB"/>
    <w:rsid w:val="001A55FB"/>
    <w:rsid w:val="001A57CA"/>
    <w:rsid w:val="001A5DB7"/>
    <w:rsid w:val="001A5F5F"/>
    <w:rsid w:val="001A6650"/>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49"/>
    <w:rsid w:val="001B13CB"/>
    <w:rsid w:val="001B1CEF"/>
    <w:rsid w:val="001B2871"/>
    <w:rsid w:val="001B2894"/>
    <w:rsid w:val="001B3071"/>
    <w:rsid w:val="001B3486"/>
    <w:rsid w:val="001B357F"/>
    <w:rsid w:val="001B3603"/>
    <w:rsid w:val="001B3BA5"/>
    <w:rsid w:val="001B3D05"/>
    <w:rsid w:val="001B3E03"/>
    <w:rsid w:val="001B3E3F"/>
    <w:rsid w:val="001B3F68"/>
    <w:rsid w:val="001B406E"/>
    <w:rsid w:val="001B42E9"/>
    <w:rsid w:val="001B44D5"/>
    <w:rsid w:val="001B4C04"/>
    <w:rsid w:val="001B4D69"/>
    <w:rsid w:val="001B518A"/>
    <w:rsid w:val="001B663E"/>
    <w:rsid w:val="001B6A2D"/>
    <w:rsid w:val="001B6BB4"/>
    <w:rsid w:val="001B6F3A"/>
    <w:rsid w:val="001B70C8"/>
    <w:rsid w:val="001B727D"/>
    <w:rsid w:val="001B7CD1"/>
    <w:rsid w:val="001B7DD3"/>
    <w:rsid w:val="001B7E49"/>
    <w:rsid w:val="001C040A"/>
    <w:rsid w:val="001C054D"/>
    <w:rsid w:val="001C06D8"/>
    <w:rsid w:val="001C0AB9"/>
    <w:rsid w:val="001C0DEA"/>
    <w:rsid w:val="001C0E64"/>
    <w:rsid w:val="001C1265"/>
    <w:rsid w:val="001C1863"/>
    <w:rsid w:val="001C1966"/>
    <w:rsid w:val="001C1F1D"/>
    <w:rsid w:val="001C24B1"/>
    <w:rsid w:val="001C2BE2"/>
    <w:rsid w:val="001C3341"/>
    <w:rsid w:val="001C33F0"/>
    <w:rsid w:val="001C3ACC"/>
    <w:rsid w:val="001C45A9"/>
    <w:rsid w:val="001C4ADD"/>
    <w:rsid w:val="001C4EFB"/>
    <w:rsid w:val="001C50F0"/>
    <w:rsid w:val="001C53E3"/>
    <w:rsid w:val="001C5549"/>
    <w:rsid w:val="001C5800"/>
    <w:rsid w:val="001C6682"/>
    <w:rsid w:val="001C6741"/>
    <w:rsid w:val="001C6784"/>
    <w:rsid w:val="001C67C9"/>
    <w:rsid w:val="001C68CF"/>
    <w:rsid w:val="001C69C1"/>
    <w:rsid w:val="001C6A68"/>
    <w:rsid w:val="001C6BEE"/>
    <w:rsid w:val="001C6D5B"/>
    <w:rsid w:val="001C6FC3"/>
    <w:rsid w:val="001C715B"/>
    <w:rsid w:val="001C7351"/>
    <w:rsid w:val="001C767D"/>
    <w:rsid w:val="001D029C"/>
    <w:rsid w:val="001D049D"/>
    <w:rsid w:val="001D04DA"/>
    <w:rsid w:val="001D0AE1"/>
    <w:rsid w:val="001D0C06"/>
    <w:rsid w:val="001D0C8F"/>
    <w:rsid w:val="001D0E4A"/>
    <w:rsid w:val="001D0F89"/>
    <w:rsid w:val="001D1189"/>
    <w:rsid w:val="001D1502"/>
    <w:rsid w:val="001D194B"/>
    <w:rsid w:val="001D2011"/>
    <w:rsid w:val="001D28E7"/>
    <w:rsid w:val="001D2EC3"/>
    <w:rsid w:val="001D3232"/>
    <w:rsid w:val="001D326D"/>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D2C"/>
    <w:rsid w:val="001E0FE2"/>
    <w:rsid w:val="001E170D"/>
    <w:rsid w:val="001E171C"/>
    <w:rsid w:val="001E17C6"/>
    <w:rsid w:val="001E1FF6"/>
    <w:rsid w:val="001E283D"/>
    <w:rsid w:val="001E30D4"/>
    <w:rsid w:val="001E357C"/>
    <w:rsid w:val="001E35FE"/>
    <w:rsid w:val="001E383D"/>
    <w:rsid w:val="001E3C91"/>
    <w:rsid w:val="001E3CD0"/>
    <w:rsid w:val="001E45B4"/>
    <w:rsid w:val="001E4688"/>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05"/>
    <w:rsid w:val="001F182D"/>
    <w:rsid w:val="001F1C16"/>
    <w:rsid w:val="001F2279"/>
    <w:rsid w:val="001F22AE"/>
    <w:rsid w:val="001F23B5"/>
    <w:rsid w:val="001F23FB"/>
    <w:rsid w:val="001F2DEB"/>
    <w:rsid w:val="001F2F23"/>
    <w:rsid w:val="001F3C23"/>
    <w:rsid w:val="001F3E39"/>
    <w:rsid w:val="001F47D1"/>
    <w:rsid w:val="001F49B9"/>
    <w:rsid w:val="001F4BF6"/>
    <w:rsid w:val="001F535D"/>
    <w:rsid w:val="001F558C"/>
    <w:rsid w:val="001F5BFE"/>
    <w:rsid w:val="001F669B"/>
    <w:rsid w:val="001F6975"/>
    <w:rsid w:val="001F6A16"/>
    <w:rsid w:val="001F6F9A"/>
    <w:rsid w:val="001F7164"/>
    <w:rsid w:val="001F75D7"/>
    <w:rsid w:val="001F79F6"/>
    <w:rsid w:val="001F7A55"/>
    <w:rsid w:val="001F7AAF"/>
    <w:rsid w:val="00200A73"/>
    <w:rsid w:val="00200E6B"/>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48D"/>
    <w:rsid w:val="002106D7"/>
    <w:rsid w:val="00210D33"/>
    <w:rsid w:val="00210D65"/>
    <w:rsid w:val="00210E51"/>
    <w:rsid w:val="0021105D"/>
    <w:rsid w:val="002114EA"/>
    <w:rsid w:val="0021188F"/>
    <w:rsid w:val="00211AEA"/>
    <w:rsid w:val="00211C5A"/>
    <w:rsid w:val="00211FEB"/>
    <w:rsid w:val="00212192"/>
    <w:rsid w:val="00212199"/>
    <w:rsid w:val="00212812"/>
    <w:rsid w:val="00212847"/>
    <w:rsid w:val="002128BB"/>
    <w:rsid w:val="00212E40"/>
    <w:rsid w:val="00212EBE"/>
    <w:rsid w:val="002132E2"/>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239F"/>
    <w:rsid w:val="002238C5"/>
    <w:rsid w:val="002239B8"/>
    <w:rsid w:val="002242F9"/>
    <w:rsid w:val="00224E76"/>
    <w:rsid w:val="00224EC0"/>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4D90"/>
    <w:rsid w:val="00245395"/>
    <w:rsid w:val="00245D66"/>
    <w:rsid w:val="00245F33"/>
    <w:rsid w:val="00246375"/>
    <w:rsid w:val="002467E9"/>
    <w:rsid w:val="00246CE4"/>
    <w:rsid w:val="002472AA"/>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1C3"/>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994"/>
    <w:rsid w:val="00257C81"/>
    <w:rsid w:val="00257CAA"/>
    <w:rsid w:val="002603ED"/>
    <w:rsid w:val="00260720"/>
    <w:rsid w:val="002608EA"/>
    <w:rsid w:val="002613BF"/>
    <w:rsid w:val="00261943"/>
    <w:rsid w:val="00261B12"/>
    <w:rsid w:val="002621C3"/>
    <w:rsid w:val="0026236F"/>
    <w:rsid w:val="00262980"/>
    <w:rsid w:val="00262C7D"/>
    <w:rsid w:val="00262FAE"/>
    <w:rsid w:val="00263528"/>
    <w:rsid w:val="00263B9E"/>
    <w:rsid w:val="00263EC5"/>
    <w:rsid w:val="00264272"/>
    <w:rsid w:val="0026445A"/>
    <w:rsid w:val="00264C0A"/>
    <w:rsid w:val="002651C2"/>
    <w:rsid w:val="002653D9"/>
    <w:rsid w:val="0026577B"/>
    <w:rsid w:val="0026582F"/>
    <w:rsid w:val="0026597A"/>
    <w:rsid w:val="00265B22"/>
    <w:rsid w:val="00266165"/>
    <w:rsid w:val="0026640C"/>
    <w:rsid w:val="002664BC"/>
    <w:rsid w:val="0026652E"/>
    <w:rsid w:val="002666CA"/>
    <w:rsid w:val="002668BF"/>
    <w:rsid w:val="002676BC"/>
    <w:rsid w:val="00267A2F"/>
    <w:rsid w:val="002707F7"/>
    <w:rsid w:val="00271183"/>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948"/>
    <w:rsid w:val="00276D13"/>
    <w:rsid w:val="00276F54"/>
    <w:rsid w:val="002771C3"/>
    <w:rsid w:val="00277276"/>
    <w:rsid w:val="0027746C"/>
    <w:rsid w:val="00277691"/>
    <w:rsid w:val="00277FA3"/>
    <w:rsid w:val="002800F3"/>
    <w:rsid w:val="002805B1"/>
    <w:rsid w:val="002807CE"/>
    <w:rsid w:val="0028107C"/>
    <w:rsid w:val="002823F1"/>
    <w:rsid w:val="00282401"/>
    <w:rsid w:val="00282408"/>
    <w:rsid w:val="00282541"/>
    <w:rsid w:val="002825C8"/>
    <w:rsid w:val="0028274C"/>
    <w:rsid w:val="00282777"/>
    <w:rsid w:val="00282C30"/>
    <w:rsid w:val="00282F24"/>
    <w:rsid w:val="0028315F"/>
    <w:rsid w:val="00283242"/>
    <w:rsid w:val="00283545"/>
    <w:rsid w:val="00283C6F"/>
    <w:rsid w:val="00284571"/>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1EE"/>
    <w:rsid w:val="00287B2B"/>
    <w:rsid w:val="00287F62"/>
    <w:rsid w:val="00290326"/>
    <w:rsid w:val="002907A3"/>
    <w:rsid w:val="00291707"/>
    <w:rsid w:val="002917D7"/>
    <w:rsid w:val="00291CF0"/>
    <w:rsid w:val="00292218"/>
    <w:rsid w:val="00292AA7"/>
    <w:rsid w:val="0029321E"/>
    <w:rsid w:val="00293614"/>
    <w:rsid w:val="00293E61"/>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0F7E"/>
    <w:rsid w:val="002A1120"/>
    <w:rsid w:val="002A1962"/>
    <w:rsid w:val="002A217D"/>
    <w:rsid w:val="002A23E0"/>
    <w:rsid w:val="002A241A"/>
    <w:rsid w:val="002A28C6"/>
    <w:rsid w:val="002A2BA0"/>
    <w:rsid w:val="002A2BD6"/>
    <w:rsid w:val="002A2E5C"/>
    <w:rsid w:val="002A2EC0"/>
    <w:rsid w:val="002A3317"/>
    <w:rsid w:val="002A36A1"/>
    <w:rsid w:val="002A3B79"/>
    <w:rsid w:val="002A44A8"/>
    <w:rsid w:val="002A48E8"/>
    <w:rsid w:val="002A4C16"/>
    <w:rsid w:val="002A4D57"/>
    <w:rsid w:val="002A517B"/>
    <w:rsid w:val="002A527A"/>
    <w:rsid w:val="002A55BC"/>
    <w:rsid w:val="002A56A9"/>
    <w:rsid w:val="002A5890"/>
    <w:rsid w:val="002A5C44"/>
    <w:rsid w:val="002A5CC1"/>
    <w:rsid w:val="002A5F0D"/>
    <w:rsid w:val="002A6127"/>
    <w:rsid w:val="002A66EC"/>
    <w:rsid w:val="002A67F1"/>
    <w:rsid w:val="002A6E52"/>
    <w:rsid w:val="002A71AD"/>
    <w:rsid w:val="002A71DC"/>
    <w:rsid w:val="002A7583"/>
    <w:rsid w:val="002A785A"/>
    <w:rsid w:val="002A7BEA"/>
    <w:rsid w:val="002A7E22"/>
    <w:rsid w:val="002B0A80"/>
    <w:rsid w:val="002B0C27"/>
    <w:rsid w:val="002B190A"/>
    <w:rsid w:val="002B1A60"/>
    <w:rsid w:val="002B20DF"/>
    <w:rsid w:val="002B2E16"/>
    <w:rsid w:val="002B2E85"/>
    <w:rsid w:val="002B2FD0"/>
    <w:rsid w:val="002B3486"/>
    <w:rsid w:val="002B34A5"/>
    <w:rsid w:val="002B36F1"/>
    <w:rsid w:val="002B41E7"/>
    <w:rsid w:val="002B4203"/>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19E"/>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AB4"/>
    <w:rsid w:val="002C7B0C"/>
    <w:rsid w:val="002D0651"/>
    <w:rsid w:val="002D0730"/>
    <w:rsid w:val="002D0C04"/>
    <w:rsid w:val="002D10AE"/>
    <w:rsid w:val="002D1CC1"/>
    <w:rsid w:val="002D1FFB"/>
    <w:rsid w:val="002D21D5"/>
    <w:rsid w:val="002D2318"/>
    <w:rsid w:val="002D25A5"/>
    <w:rsid w:val="002D28EB"/>
    <w:rsid w:val="002D2C63"/>
    <w:rsid w:val="002D2F73"/>
    <w:rsid w:val="002D30E5"/>
    <w:rsid w:val="002D39E5"/>
    <w:rsid w:val="002D3AF4"/>
    <w:rsid w:val="002D3B5B"/>
    <w:rsid w:val="002D3E10"/>
    <w:rsid w:val="002D3F45"/>
    <w:rsid w:val="002D49D4"/>
    <w:rsid w:val="002D4F43"/>
    <w:rsid w:val="002D5192"/>
    <w:rsid w:val="002D5725"/>
    <w:rsid w:val="002D59AE"/>
    <w:rsid w:val="002D5D94"/>
    <w:rsid w:val="002D5FD6"/>
    <w:rsid w:val="002D67F1"/>
    <w:rsid w:val="002D68E7"/>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512"/>
    <w:rsid w:val="002E4DA8"/>
    <w:rsid w:val="002E52A2"/>
    <w:rsid w:val="002E52C0"/>
    <w:rsid w:val="002E55CD"/>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223"/>
    <w:rsid w:val="002F4446"/>
    <w:rsid w:val="002F4938"/>
    <w:rsid w:val="002F5515"/>
    <w:rsid w:val="002F5B9F"/>
    <w:rsid w:val="002F5D4B"/>
    <w:rsid w:val="002F6888"/>
    <w:rsid w:val="002F6C24"/>
    <w:rsid w:val="002F74F1"/>
    <w:rsid w:val="002F7547"/>
    <w:rsid w:val="002F7735"/>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A0"/>
    <w:rsid w:val="003040EA"/>
    <w:rsid w:val="003041B0"/>
    <w:rsid w:val="0030543F"/>
    <w:rsid w:val="00305C12"/>
    <w:rsid w:val="00305DA3"/>
    <w:rsid w:val="00305E75"/>
    <w:rsid w:val="00305E7C"/>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A5C"/>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E1F"/>
    <w:rsid w:val="00316E99"/>
    <w:rsid w:val="00316F72"/>
    <w:rsid w:val="003171D1"/>
    <w:rsid w:val="00317B10"/>
    <w:rsid w:val="003205A1"/>
    <w:rsid w:val="003205DB"/>
    <w:rsid w:val="00320EA2"/>
    <w:rsid w:val="00321183"/>
    <w:rsid w:val="00321449"/>
    <w:rsid w:val="003214C1"/>
    <w:rsid w:val="00321828"/>
    <w:rsid w:val="00321EA7"/>
    <w:rsid w:val="0032211C"/>
    <w:rsid w:val="003223FA"/>
    <w:rsid w:val="003228D3"/>
    <w:rsid w:val="0032299B"/>
    <w:rsid w:val="00322CC2"/>
    <w:rsid w:val="00322F36"/>
    <w:rsid w:val="00322FA4"/>
    <w:rsid w:val="00323402"/>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27F5A"/>
    <w:rsid w:val="0033022F"/>
    <w:rsid w:val="0033039E"/>
    <w:rsid w:val="003312E2"/>
    <w:rsid w:val="003313E8"/>
    <w:rsid w:val="0033150D"/>
    <w:rsid w:val="00331542"/>
    <w:rsid w:val="00331C51"/>
    <w:rsid w:val="00331EFD"/>
    <w:rsid w:val="00331F24"/>
    <w:rsid w:val="00332127"/>
    <w:rsid w:val="00332159"/>
    <w:rsid w:val="0033227C"/>
    <w:rsid w:val="00332AE6"/>
    <w:rsid w:val="00333180"/>
    <w:rsid w:val="00333A84"/>
    <w:rsid w:val="00334012"/>
    <w:rsid w:val="003341D1"/>
    <w:rsid w:val="003348EE"/>
    <w:rsid w:val="00334B9F"/>
    <w:rsid w:val="00334CCF"/>
    <w:rsid w:val="00334FD4"/>
    <w:rsid w:val="003354A4"/>
    <w:rsid w:val="00335693"/>
    <w:rsid w:val="00335793"/>
    <w:rsid w:val="003358E5"/>
    <w:rsid w:val="00335B2A"/>
    <w:rsid w:val="00335EBA"/>
    <w:rsid w:val="0033625C"/>
    <w:rsid w:val="00336577"/>
    <w:rsid w:val="003365C8"/>
    <w:rsid w:val="0033730B"/>
    <w:rsid w:val="00337797"/>
    <w:rsid w:val="00337AB9"/>
    <w:rsid w:val="00337CDD"/>
    <w:rsid w:val="00337FC8"/>
    <w:rsid w:val="00340182"/>
    <w:rsid w:val="00340278"/>
    <w:rsid w:val="0034034F"/>
    <w:rsid w:val="003403A7"/>
    <w:rsid w:val="00340854"/>
    <w:rsid w:val="00340CE8"/>
    <w:rsid w:val="00340ED0"/>
    <w:rsid w:val="00340F87"/>
    <w:rsid w:val="00341249"/>
    <w:rsid w:val="00341683"/>
    <w:rsid w:val="003429A9"/>
    <w:rsid w:val="00342AB8"/>
    <w:rsid w:val="00343DCF"/>
    <w:rsid w:val="00344272"/>
    <w:rsid w:val="003445C9"/>
    <w:rsid w:val="003446D6"/>
    <w:rsid w:val="003453C0"/>
    <w:rsid w:val="003453E0"/>
    <w:rsid w:val="00345780"/>
    <w:rsid w:val="00346526"/>
    <w:rsid w:val="00346775"/>
    <w:rsid w:val="00346A67"/>
    <w:rsid w:val="00346C9D"/>
    <w:rsid w:val="00346E86"/>
    <w:rsid w:val="00347466"/>
    <w:rsid w:val="0034787F"/>
    <w:rsid w:val="00347894"/>
    <w:rsid w:val="00347B0E"/>
    <w:rsid w:val="00347C66"/>
    <w:rsid w:val="00347C85"/>
    <w:rsid w:val="00347C95"/>
    <w:rsid w:val="003502BF"/>
    <w:rsid w:val="0035039E"/>
    <w:rsid w:val="00350412"/>
    <w:rsid w:val="00350888"/>
    <w:rsid w:val="003508D2"/>
    <w:rsid w:val="00350AA6"/>
    <w:rsid w:val="00350CBF"/>
    <w:rsid w:val="00351E33"/>
    <w:rsid w:val="00352755"/>
    <w:rsid w:val="00353651"/>
    <w:rsid w:val="00353884"/>
    <w:rsid w:val="00353E78"/>
    <w:rsid w:val="003540C7"/>
    <w:rsid w:val="00354D1C"/>
    <w:rsid w:val="00355436"/>
    <w:rsid w:val="003554FC"/>
    <w:rsid w:val="00355758"/>
    <w:rsid w:val="003559A3"/>
    <w:rsid w:val="00355AE3"/>
    <w:rsid w:val="00355B64"/>
    <w:rsid w:val="00356715"/>
    <w:rsid w:val="0035692C"/>
    <w:rsid w:val="003569C5"/>
    <w:rsid w:val="00356D51"/>
    <w:rsid w:val="00356D72"/>
    <w:rsid w:val="003576F4"/>
    <w:rsid w:val="003577E8"/>
    <w:rsid w:val="003607A2"/>
    <w:rsid w:val="00360A2C"/>
    <w:rsid w:val="0036194A"/>
    <w:rsid w:val="00361A6C"/>
    <w:rsid w:val="00362195"/>
    <w:rsid w:val="003624CE"/>
    <w:rsid w:val="003629A3"/>
    <w:rsid w:val="00362A45"/>
    <w:rsid w:val="003633BB"/>
    <w:rsid w:val="0036358D"/>
    <w:rsid w:val="003636E3"/>
    <w:rsid w:val="00363834"/>
    <w:rsid w:val="00363C61"/>
    <w:rsid w:val="00364E75"/>
    <w:rsid w:val="00365211"/>
    <w:rsid w:val="00365239"/>
    <w:rsid w:val="0036532B"/>
    <w:rsid w:val="0036534F"/>
    <w:rsid w:val="003659E4"/>
    <w:rsid w:val="00365D7D"/>
    <w:rsid w:val="00366D18"/>
    <w:rsid w:val="003679F1"/>
    <w:rsid w:val="00367AB3"/>
    <w:rsid w:val="0037002D"/>
    <w:rsid w:val="00370F21"/>
    <w:rsid w:val="00371006"/>
    <w:rsid w:val="003712CF"/>
    <w:rsid w:val="00372565"/>
    <w:rsid w:val="003726BE"/>
    <w:rsid w:val="003728A0"/>
    <w:rsid w:val="00373195"/>
    <w:rsid w:val="003732B2"/>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5FE7"/>
    <w:rsid w:val="00376FF7"/>
    <w:rsid w:val="003771D1"/>
    <w:rsid w:val="003775CD"/>
    <w:rsid w:val="00377668"/>
    <w:rsid w:val="0037779A"/>
    <w:rsid w:val="0037789F"/>
    <w:rsid w:val="00377991"/>
    <w:rsid w:val="00377C20"/>
    <w:rsid w:val="0038018B"/>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5C37"/>
    <w:rsid w:val="003865B6"/>
    <w:rsid w:val="003868CB"/>
    <w:rsid w:val="00386BC0"/>
    <w:rsid w:val="00386CC5"/>
    <w:rsid w:val="00387238"/>
    <w:rsid w:val="00387316"/>
    <w:rsid w:val="0038740D"/>
    <w:rsid w:val="00387415"/>
    <w:rsid w:val="00387457"/>
    <w:rsid w:val="00387919"/>
    <w:rsid w:val="00387A04"/>
    <w:rsid w:val="00387A8C"/>
    <w:rsid w:val="00387CC0"/>
    <w:rsid w:val="00390AF9"/>
    <w:rsid w:val="00391117"/>
    <w:rsid w:val="003913C0"/>
    <w:rsid w:val="00391516"/>
    <w:rsid w:val="00392291"/>
    <w:rsid w:val="0039241B"/>
    <w:rsid w:val="00392AB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ABA"/>
    <w:rsid w:val="00396E88"/>
    <w:rsid w:val="00397779"/>
    <w:rsid w:val="00397DCB"/>
    <w:rsid w:val="00397E36"/>
    <w:rsid w:val="003A02EA"/>
    <w:rsid w:val="003A0F75"/>
    <w:rsid w:val="003A110F"/>
    <w:rsid w:val="003A11C4"/>
    <w:rsid w:val="003A15CF"/>
    <w:rsid w:val="003A1D47"/>
    <w:rsid w:val="003A21D5"/>
    <w:rsid w:val="003A25AE"/>
    <w:rsid w:val="003A2A78"/>
    <w:rsid w:val="003A2AEF"/>
    <w:rsid w:val="003A2B65"/>
    <w:rsid w:val="003A2D60"/>
    <w:rsid w:val="003A2F68"/>
    <w:rsid w:val="003A30AD"/>
    <w:rsid w:val="003A30DD"/>
    <w:rsid w:val="003A31A8"/>
    <w:rsid w:val="003A3B80"/>
    <w:rsid w:val="003A3BC9"/>
    <w:rsid w:val="003A3E3D"/>
    <w:rsid w:val="003A456F"/>
    <w:rsid w:val="003A491D"/>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6DA8"/>
    <w:rsid w:val="003A6FF3"/>
    <w:rsid w:val="003A75BB"/>
    <w:rsid w:val="003A7EF7"/>
    <w:rsid w:val="003B0224"/>
    <w:rsid w:val="003B027B"/>
    <w:rsid w:val="003B0D56"/>
    <w:rsid w:val="003B0DFE"/>
    <w:rsid w:val="003B101E"/>
    <w:rsid w:val="003B201B"/>
    <w:rsid w:val="003B2227"/>
    <w:rsid w:val="003B2406"/>
    <w:rsid w:val="003B24D1"/>
    <w:rsid w:val="003B259C"/>
    <w:rsid w:val="003B2D55"/>
    <w:rsid w:val="003B2E96"/>
    <w:rsid w:val="003B2F3E"/>
    <w:rsid w:val="003B32D7"/>
    <w:rsid w:val="003B3616"/>
    <w:rsid w:val="003B36B0"/>
    <w:rsid w:val="003B370A"/>
    <w:rsid w:val="003B3A29"/>
    <w:rsid w:val="003B3BA2"/>
    <w:rsid w:val="003B3EBF"/>
    <w:rsid w:val="003B3F9E"/>
    <w:rsid w:val="003B4732"/>
    <w:rsid w:val="003B552F"/>
    <w:rsid w:val="003B5799"/>
    <w:rsid w:val="003B5DA1"/>
    <w:rsid w:val="003B5F3A"/>
    <w:rsid w:val="003B646F"/>
    <w:rsid w:val="003B678C"/>
    <w:rsid w:val="003B67C3"/>
    <w:rsid w:val="003B6E11"/>
    <w:rsid w:val="003B71BE"/>
    <w:rsid w:val="003B7835"/>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4AA"/>
    <w:rsid w:val="003C584C"/>
    <w:rsid w:val="003C5A37"/>
    <w:rsid w:val="003C5B0D"/>
    <w:rsid w:val="003C606E"/>
    <w:rsid w:val="003C6421"/>
    <w:rsid w:val="003C68D0"/>
    <w:rsid w:val="003C6A3F"/>
    <w:rsid w:val="003C6A54"/>
    <w:rsid w:val="003C6B9C"/>
    <w:rsid w:val="003C6E56"/>
    <w:rsid w:val="003C6E95"/>
    <w:rsid w:val="003C75BE"/>
    <w:rsid w:val="003C7C3F"/>
    <w:rsid w:val="003C7C85"/>
    <w:rsid w:val="003D01F5"/>
    <w:rsid w:val="003D022A"/>
    <w:rsid w:val="003D0609"/>
    <w:rsid w:val="003D0B57"/>
    <w:rsid w:val="003D0CB5"/>
    <w:rsid w:val="003D0D8F"/>
    <w:rsid w:val="003D0F27"/>
    <w:rsid w:val="003D129C"/>
    <w:rsid w:val="003D1C3E"/>
    <w:rsid w:val="003D1D38"/>
    <w:rsid w:val="003D20EC"/>
    <w:rsid w:val="003D2260"/>
    <w:rsid w:val="003D23A3"/>
    <w:rsid w:val="003D241D"/>
    <w:rsid w:val="003D25E3"/>
    <w:rsid w:val="003D2E01"/>
    <w:rsid w:val="003D2EAB"/>
    <w:rsid w:val="003D2FE3"/>
    <w:rsid w:val="003D3921"/>
    <w:rsid w:val="003D3992"/>
    <w:rsid w:val="003D3A66"/>
    <w:rsid w:val="003D3D1E"/>
    <w:rsid w:val="003D3D92"/>
    <w:rsid w:val="003D3EF4"/>
    <w:rsid w:val="003D400C"/>
    <w:rsid w:val="003D4306"/>
    <w:rsid w:val="003D492C"/>
    <w:rsid w:val="003D4D55"/>
    <w:rsid w:val="003D4FA1"/>
    <w:rsid w:val="003D5298"/>
    <w:rsid w:val="003D5304"/>
    <w:rsid w:val="003D5982"/>
    <w:rsid w:val="003D5C83"/>
    <w:rsid w:val="003D6B28"/>
    <w:rsid w:val="003D6E37"/>
    <w:rsid w:val="003D7577"/>
    <w:rsid w:val="003D7F39"/>
    <w:rsid w:val="003D7F73"/>
    <w:rsid w:val="003E02FE"/>
    <w:rsid w:val="003E04BE"/>
    <w:rsid w:val="003E061E"/>
    <w:rsid w:val="003E0907"/>
    <w:rsid w:val="003E0E6B"/>
    <w:rsid w:val="003E1C72"/>
    <w:rsid w:val="003E1DCC"/>
    <w:rsid w:val="003E2522"/>
    <w:rsid w:val="003E2531"/>
    <w:rsid w:val="003E2741"/>
    <w:rsid w:val="003E2986"/>
    <w:rsid w:val="003E2EBD"/>
    <w:rsid w:val="003E301D"/>
    <w:rsid w:val="003E315B"/>
    <w:rsid w:val="003E4159"/>
    <w:rsid w:val="003E543A"/>
    <w:rsid w:val="003E583D"/>
    <w:rsid w:val="003E585D"/>
    <w:rsid w:val="003E5A50"/>
    <w:rsid w:val="003E5C81"/>
    <w:rsid w:val="003E611A"/>
    <w:rsid w:val="003E649E"/>
    <w:rsid w:val="003E6BA2"/>
    <w:rsid w:val="003E72DF"/>
    <w:rsid w:val="003E7721"/>
    <w:rsid w:val="003E7A22"/>
    <w:rsid w:val="003E7CF3"/>
    <w:rsid w:val="003F0073"/>
    <w:rsid w:val="003F01C0"/>
    <w:rsid w:val="003F030D"/>
    <w:rsid w:val="003F037D"/>
    <w:rsid w:val="003F0811"/>
    <w:rsid w:val="003F0D5B"/>
    <w:rsid w:val="003F0F63"/>
    <w:rsid w:val="003F1201"/>
    <w:rsid w:val="003F1646"/>
    <w:rsid w:val="003F173F"/>
    <w:rsid w:val="003F1E9F"/>
    <w:rsid w:val="003F22CF"/>
    <w:rsid w:val="003F2881"/>
    <w:rsid w:val="003F2FEB"/>
    <w:rsid w:val="003F3143"/>
    <w:rsid w:val="003F32B0"/>
    <w:rsid w:val="003F34C1"/>
    <w:rsid w:val="003F370C"/>
    <w:rsid w:val="003F3C39"/>
    <w:rsid w:val="003F43B0"/>
    <w:rsid w:val="003F47EA"/>
    <w:rsid w:val="003F4C03"/>
    <w:rsid w:val="003F4C60"/>
    <w:rsid w:val="003F4DBF"/>
    <w:rsid w:val="003F5B9F"/>
    <w:rsid w:val="003F6048"/>
    <w:rsid w:val="003F65A7"/>
    <w:rsid w:val="003F6EA9"/>
    <w:rsid w:val="003F71EC"/>
    <w:rsid w:val="003F75A7"/>
    <w:rsid w:val="003F77AB"/>
    <w:rsid w:val="003F78FC"/>
    <w:rsid w:val="003F7FA0"/>
    <w:rsid w:val="004007BF"/>
    <w:rsid w:val="004007F2"/>
    <w:rsid w:val="00400882"/>
    <w:rsid w:val="004008B6"/>
    <w:rsid w:val="00400933"/>
    <w:rsid w:val="00400D09"/>
    <w:rsid w:val="00401A16"/>
    <w:rsid w:val="00401D40"/>
    <w:rsid w:val="00402308"/>
    <w:rsid w:val="00402394"/>
    <w:rsid w:val="00402704"/>
    <w:rsid w:val="004030C7"/>
    <w:rsid w:val="00403281"/>
    <w:rsid w:val="00404436"/>
    <w:rsid w:val="004045FD"/>
    <w:rsid w:val="004046AC"/>
    <w:rsid w:val="00404A90"/>
    <w:rsid w:val="00405624"/>
    <w:rsid w:val="00405C42"/>
    <w:rsid w:val="00405DFB"/>
    <w:rsid w:val="00406085"/>
    <w:rsid w:val="004061A3"/>
    <w:rsid w:val="00406673"/>
    <w:rsid w:val="004066E0"/>
    <w:rsid w:val="004069D1"/>
    <w:rsid w:val="00406B21"/>
    <w:rsid w:val="00407133"/>
    <w:rsid w:val="004072A1"/>
    <w:rsid w:val="0040781A"/>
    <w:rsid w:val="00407957"/>
    <w:rsid w:val="004108AD"/>
    <w:rsid w:val="00410EDA"/>
    <w:rsid w:val="00410FD2"/>
    <w:rsid w:val="00411304"/>
    <w:rsid w:val="004113D2"/>
    <w:rsid w:val="00411476"/>
    <w:rsid w:val="00411CBF"/>
    <w:rsid w:val="0041200A"/>
    <w:rsid w:val="0041257B"/>
    <w:rsid w:val="00412D23"/>
    <w:rsid w:val="00412F13"/>
    <w:rsid w:val="00413308"/>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17A9A"/>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9AB"/>
    <w:rsid w:val="00425D39"/>
    <w:rsid w:val="00425D86"/>
    <w:rsid w:val="00425FEB"/>
    <w:rsid w:val="0042676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C71"/>
    <w:rsid w:val="00436F08"/>
    <w:rsid w:val="004372F1"/>
    <w:rsid w:val="00437BB5"/>
    <w:rsid w:val="0044040E"/>
    <w:rsid w:val="004405C8"/>
    <w:rsid w:val="00441740"/>
    <w:rsid w:val="00441D43"/>
    <w:rsid w:val="0044250D"/>
    <w:rsid w:val="00442931"/>
    <w:rsid w:val="00442A6B"/>
    <w:rsid w:val="00442EAC"/>
    <w:rsid w:val="0044310F"/>
    <w:rsid w:val="00443150"/>
    <w:rsid w:val="00443760"/>
    <w:rsid w:val="00443BC8"/>
    <w:rsid w:val="00443FFD"/>
    <w:rsid w:val="00444527"/>
    <w:rsid w:val="00444AF1"/>
    <w:rsid w:val="00444AF5"/>
    <w:rsid w:val="00444F2F"/>
    <w:rsid w:val="00445CDA"/>
    <w:rsid w:val="00445F74"/>
    <w:rsid w:val="004461EB"/>
    <w:rsid w:val="0044626C"/>
    <w:rsid w:val="004464CE"/>
    <w:rsid w:val="00446524"/>
    <w:rsid w:val="00446D95"/>
    <w:rsid w:val="004476A0"/>
    <w:rsid w:val="0044779E"/>
    <w:rsid w:val="004478C6"/>
    <w:rsid w:val="00450642"/>
    <w:rsid w:val="00450D04"/>
    <w:rsid w:val="00451288"/>
    <w:rsid w:val="004518D2"/>
    <w:rsid w:val="00451AD1"/>
    <w:rsid w:val="00451D18"/>
    <w:rsid w:val="00451D6F"/>
    <w:rsid w:val="004525C5"/>
    <w:rsid w:val="00452B0E"/>
    <w:rsid w:val="00452CE5"/>
    <w:rsid w:val="00452D22"/>
    <w:rsid w:val="0045304A"/>
    <w:rsid w:val="004530D4"/>
    <w:rsid w:val="00453492"/>
    <w:rsid w:val="004542CF"/>
    <w:rsid w:val="004545D3"/>
    <w:rsid w:val="004549F2"/>
    <w:rsid w:val="00454C37"/>
    <w:rsid w:val="00454C54"/>
    <w:rsid w:val="00454EE1"/>
    <w:rsid w:val="00456711"/>
    <w:rsid w:val="00456906"/>
    <w:rsid w:val="00456BE7"/>
    <w:rsid w:val="00456E69"/>
    <w:rsid w:val="00457298"/>
    <w:rsid w:val="004572A6"/>
    <w:rsid w:val="00457323"/>
    <w:rsid w:val="00457511"/>
    <w:rsid w:val="004577EF"/>
    <w:rsid w:val="00457A99"/>
    <w:rsid w:val="00457DFE"/>
    <w:rsid w:val="00460074"/>
    <w:rsid w:val="00460439"/>
    <w:rsid w:val="00460443"/>
    <w:rsid w:val="004604EA"/>
    <w:rsid w:val="004605C9"/>
    <w:rsid w:val="00460FB1"/>
    <w:rsid w:val="00461231"/>
    <w:rsid w:val="00461355"/>
    <w:rsid w:val="004613E5"/>
    <w:rsid w:val="00461CE2"/>
    <w:rsid w:val="00461DA4"/>
    <w:rsid w:val="00462061"/>
    <w:rsid w:val="0046212F"/>
    <w:rsid w:val="0046254F"/>
    <w:rsid w:val="00462747"/>
    <w:rsid w:val="00462BD8"/>
    <w:rsid w:val="004634C4"/>
    <w:rsid w:val="004635D1"/>
    <w:rsid w:val="00464095"/>
    <w:rsid w:val="0046432A"/>
    <w:rsid w:val="004643C1"/>
    <w:rsid w:val="0046514A"/>
    <w:rsid w:val="00465275"/>
    <w:rsid w:val="004657E6"/>
    <w:rsid w:val="00465A95"/>
    <w:rsid w:val="00465DAE"/>
    <w:rsid w:val="00466991"/>
    <w:rsid w:val="00466CBA"/>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233"/>
    <w:rsid w:val="004733E8"/>
    <w:rsid w:val="00473472"/>
    <w:rsid w:val="00473618"/>
    <w:rsid w:val="00473ABD"/>
    <w:rsid w:val="00473D35"/>
    <w:rsid w:val="004740D1"/>
    <w:rsid w:val="004740DE"/>
    <w:rsid w:val="004744B9"/>
    <w:rsid w:val="00474804"/>
    <w:rsid w:val="004749C6"/>
    <w:rsid w:val="00474F52"/>
    <w:rsid w:val="00475358"/>
    <w:rsid w:val="0047541C"/>
    <w:rsid w:val="004754E2"/>
    <w:rsid w:val="00475635"/>
    <w:rsid w:val="00475912"/>
    <w:rsid w:val="00475AA1"/>
    <w:rsid w:val="0047629B"/>
    <w:rsid w:val="00476336"/>
    <w:rsid w:val="00476864"/>
    <w:rsid w:val="00476F2C"/>
    <w:rsid w:val="0047736B"/>
    <w:rsid w:val="00477700"/>
    <w:rsid w:val="0047798E"/>
    <w:rsid w:val="00477B62"/>
    <w:rsid w:val="00477D86"/>
    <w:rsid w:val="0048016B"/>
    <w:rsid w:val="0048063F"/>
    <w:rsid w:val="00481078"/>
    <w:rsid w:val="00481162"/>
    <w:rsid w:val="00481583"/>
    <w:rsid w:val="004817DB"/>
    <w:rsid w:val="00481B44"/>
    <w:rsid w:val="0048214C"/>
    <w:rsid w:val="00482163"/>
    <w:rsid w:val="004822D3"/>
    <w:rsid w:val="00482D87"/>
    <w:rsid w:val="00483412"/>
    <w:rsid w:val="004835C0"/>
    <w:rsid w:val="004837EE"/>
    <w:rsid w:val="00483902"/>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5884"/>
    <w:rsid w:val="00496300"/>
    <w:rsid w:val="004967BB"/>
    <w:rsid w:val="004968A6"/>
    <w:rsid w:val="00496B94"/>
    <w:rsid w:val="00496E7A"/>
    <w:rsid w:val="00497571"/>
    <w:rsid w:val="00497615"/>
    <w:rsid w:val="004978FB"/>
    <w:rsid w:val="004A087B"/>
    <w:rsid w:val="004A0D31"/>
    <w:rsid w:val="004A0DF1"/>
    <w:rsid w:val="004A1060"/>
    <w:rsid w:val="004A1359"/>
    <w:rsid w:val="004A13C5"/>
    <w:rsid w:val="004A1798"/>
    <w:rsid w:val="004A19A0"/>
    <w:rsid w:val="004A1B05"/>
    <w:rsid w:val="004A2939"/>
    <w:rsid w:val="004A2A88"/>
    <w:rsid w:val="004A2FC3"/>
    <w:rsid w:val="004A3064"/>
    <w:rsid w:val="004A311C"/>
    <w:rsid w:val="004A3434"/>
    <w:rsid w:val="004A39D1"/>
    <w:rsid w:val="004A3F88"/>
    <w:rsid w:val="004A4269"/>
    <w:rsid w:val="004A4457"/>
    <w:rsid w:val="004A4EF8"/>
    <w:rsid w:val="004A517E"/>
    <w:rsid w:val="004A521B"/>
    <w:rsid w:val="004A54EE"/>
    <w:rsid w:val="004A5A4C"/>
    <w:rsid w:val="004A5E6E"/>
    <w:rsid w:val="004A5F4E"/>
    <w:rsid w:val="004A6037"/>
    <w:rsid w:val="004A63DE"/>
    <w:rsid w:val="004A6667"/>
    <w:rsid w:val="004A6707"/>
    <w:rsid w:val="004A676A"/>
    <w:rsid w:val="004A6A85"/>
    <w:rsid w:val="004A6CEA"/>
    <w:rsid w:val="004A70A7"/>
    <w:rsid w:val="004A7584"/>
    <w:rsid w:val="004A77BE"/>
    <w:rsid w:val="004A7854"/>
    <w:rsid w:val="004A7859"/>
    <w:rsid w:val="004A79FE"/>
    <w:rsid w:val="004A7A4C"/>
    <w:rsid w:val="004A7AE9"/>
    <w:rsid w:val="004B0208"/>
    <w:rsid w:val="004B0996"/>
    <w:rsid w:val="004B0C81"/>
    <w:rsid w:val="004B1A65"/>
    <w:rsid w:val="004B1D45"/>
    <w:rsid w:val="004B291E"/>
    <w:rsid w:val="004B32B1"/>
    <w:rsid w:val="004B33AF"/>
    <w:rsid w:val="004B3E0E"/>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195"/>
    <w:rsid w:val="004C09E8"/>
    <w:rsid w:val="004C151A"/>
    <w:rsid w:val="004C20C9"/>
    <w:rsid w:val="004C2392"/>
    <w:rsid w:val="004C27F4"/>
    <w:rsid w:val="004C2822"/>
    <w:rsid w:val="004C320D"/>
    <w:rsid w:val="004C3415"/>
    <w:rsid w:val="004C3668"/>
    <w:rsid w:val="004C36BE"/>
    <w:rsid w:val="004C37CC"/>
    <w:rsid w:val="004C3882"/>
    <w:rsid w:val="004C3933"/>
    <w:rsid w:val="004C3B06"/>
    <w:rsid w:val="004C426A"/>
    <w:rsid w:val="004C433D"/>
    <w:rsid w:val="004C454B"/>
    <w:rsid w:val="004C45DE"/>
    <w:rsid w:val="004C4879"/>
    <w:rsid w:val="004C4A03"/>
    <w:rsid w:val="004C4AF7"/>
    <w:rsid w:val="004C4D28"/>
    <w:rsid w:val="004C4DD9"/>
    <w:rsid w:val="004C4E85"/>
    <w:rsid w:val="004C51B2"/>
    <w:rsid w:val="004C52EC"/>
    <w:rsid w:val="004C5597"/>
    <w:rsid w:val="004C562B"/>
    <w:rsid w:val="004C5809"/>
    <w:rsid w:val="004C590C"/>
    <w:rsid w:val="004C5D0D"/>
    <w:rsid w:val="004C5DE3"/>
    <w:rsid w:val="004C6862"/>
    <w:rsid w:val="004C68AB"/>
    <w:rsid w:val="004C69AE"/>
    <w:rsid w:val="004C733B"/>
    <w:rsid w:val="004C75D7"/>
    <w:rsid w:val="004C7AF0"/>
    <w:rsid w:val="004D0288"/>
    <w:rsid w:val="004D03BE"/>
    <w:rsid w:val="004D08B2"/>
    <w:rsid w:val="004D0C22"/>
    <w:rsid w:val="004D0D55"/>
    <w:rsid w:val="004D1810"/>
    <w:rsid w:val="004D18FE"/>
    <w:rsid w:val="004D2E84"/>
    <w:rsid w:val="004D2F61"/>
    <w:rsid w:val="004D303F"/>
    <w:rsid w:val="004D30D3"/>
    <w:rsid w:val="004D3671"/>
    <w:rsid w:val="004D3B9B"/>
    <w:rsid w:val="004D3BB7"/>
    <w:rsid w:val="004D3E28"/>
    <w:rsid w:val="004D4D06"/>
    <w:rsid w:val="004D4EBA"/>
    <w:rsid w:val="004D5A4B"/>
    <w:rsid w:val="004D5AC2"/>
    <w:rsid w:val="004D5C64"/>
    <w:rsid w:val="004D6287"/>
    <w:rsid w:val="004D63D2"/>
    <w:rsid w:val="004D645A"/>
    <w:rsid w:val="004D6CDB"/>
    <w:rsid w:val="004D70DA"/>
    <w:rsid w:val="004D73E3"/>
    <w:rsid w:val="004D7DC6"/>
    <w:rsid w:val="004D7DF0"/>
    <w:rsid w:val="004E01E9"/>
    <w:rsid w:val="004E08F1"/>
    <w:rsid w:val="004E127D"/>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A08"/>
    <w:rsid w:val="004E4DED"/>
    <w:rsid w:val="004E5F76"/>
    <w:rsid w:val="004E5FC5"/>
    <w:rsid w:val="004E615C"/>
    <w:rsid w:val="004E61B1"/>
    <w:rsid w:val="004E632C"/>
    <w:rsid w:val="004E6769"/>
    <w:rsid w:val="004E70B0"/>
    <w:rsid w:val="004E7145"/>
    <w:rsid w:val="004E7321"/>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3F5"/>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B0C"/>
    <w:rsid w:val="00501E49"/>
    <w:rsid w:val="00501F35"/>
    <w:rsid w:val="0050226E"/>
    <w:rsid w:val="005027E6"/>
    <w:rsid w:val="00502904"/>
    <w:rsid w:val="00502B2E"/>
    <w:rsid w:val="00502CBB"/>
    <w:rsid w:val="00502F43"/>
    <w:rsid w:val="00503288"/>
    <w:rsid w:val="00503355"/>
    <w:rsid w:val="00503BA2"/>
    <w:rsid w:val="00503CFF"/>
    <w:rsid w:val="00503E85"/>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632"/>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632"/>
    <w:rsid w:val="00517DD5"/>
    <w:rsid w:val="00520170"/>
    <w:rsid w:val="005205B2"/>
    <w:rsid w:val="0052063C"/>
    <w:rsid w:val="005209BF"/>
    <w:rsid w:val="00520DD5"/>
    <w:rsid w:val="00520E65"/>
    <w:rsid w:val="00520F78"/>
    <w:rsid w:val="00521414"/>
    <w:rsid w:val="005223B6"/>
    <w:rsid w:val="005223CD"/>
    <w:rsid w:val="00522CAD"/>
    <w:rsid w:val="0052305A"/>
    <w:rsid w:val="00523870"/>
    <w:rsid w:val="00523C9E"/>
    <w:rsid w:val="00523F37"/>
    <w:rsid w:val="00523FA6"/>
    <w:rsid w:val="005241F4"/>
    <w:rsid w:val="00524325"/>
    <w:rsid w:val="00524BCA"/>
    <w:rsid w:val="00525656"/>
    <w:rsid w:val="00525E7D"/>
    <w:rsid w:val="00526EFA"/>
    <w:rsid w:val="005278D4"/>
    <w:rsid w:val="0052798B"/>
    <w:rsid w:val="00527F08"/>
    <w:rsid w:val="005301DA"/>
    <w:rsid w:val="005302BD"/>
    <w:rsid w:val="0053083D"/>
    <w:rsid w:val="00530858"/>
    <w:rsid w:val="00530A77"/>
    <w:rsid w:val="00530DF0"/>
    <w:rsid w:val="00530F30"/>
    <w:rsid w:val="005310EF"/>
    <w:rsid w:val="00531267"/>
    <w:rsid w:val="00532110"/>
    <w:rsid w:val="00532617"/>
    <w:rsid w:val="00532759"/>
    <w:rsid w:val="0053276A"/>
    <w:rsid w:val="00533153"/>
    <w:rsid w:val="005332BE"/>
    <w:rsid w:val="00533A12"/>
    <w:rsid w:val="00533DCB"/>
    <w:rsid w:val="005342C9"/>
    <w:rsid w:val="00534852"/>
    <w:rsid w:val="00534B88"/>
    <w:rsid w:val="00535147"/>
    <w:rsid w:val="00535377"/>
    <w:rsid w:val="005362E4"/>
    <w:rsid w:val="005363E1"/>
    <w:rsid w:val="00536583"/>
    <w:rsid w:val="00536618"/>
    <w:rsid w:val="00536D07"/>
    <w:rsid w:val="00536ED9"/>
    <w:rsid w:val="005379DD"/>
    <w:rsid w:val="00537C63"/>
    <w:rsid w:val="005401DE"/>
    <w:rsid w:val="0054056D"/>
    <w:rsid w:val="0054091F"/>
    <w:rsid w:val="00540C83"/>
    <w:rsid w:val="00540CB7"/>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4E2"/>
    <w:rsid w:val="0054768F"/>
    <w:rsid w:val="005478C8"/>
    <w:rsid w:val="00547AB8"/>
    <w:rsid w:val="00547E1C"/>
    <w:rsid w:val="00547F3A"/>
    <w:rsid w:val="00550029"/>
    <w:rsid w:val="00550097"/>
    <w:rsid w:val="0055045B"/>
    <w:rsid w:val="00550A4E"/>
    <w:rsid w:val="00550AAC"/>
    <w:rsid w:val="00550B32"/>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32F"/>
    <w:rsid w:val="005604B0"/>
    <w:rsid w:val="005605FA"/>
    <w:rsid w:val="005609AC"/>
    <w:rsid w:val="00560E0F"/>
    <w:rsid w:val="00560EB7"/>
    <w:rsid w:val="005613A4"/>
    <w:rsid w:val="005614B0"/>
    <w:rsid w:val="0056155B"/>
    <w:rsid w:val="005618D6"/>
    <w:rsid w:val="00561A00"/>
    <w:rsid w:val="00561BB5"/>
    <w:rsid w:val="00561F22"/>
    <w:rsid w:val="005624D5"/>
    <w:rsid w:val="005632AB"/>
    <w:rsid w:val="005633BC"/>
    <w:rsid w:val="00563BBC"/>
    <w:rsid w:val="00563DCD"/>
    <w:rsid w:val="005645AC"/>
    <w:rsid w:val="0056475E"/>
    <w:rsid w:val="00564BFA"/>
    <w:rsid w:val="00564D24"/>
    <w:rsid w:val="00565630"/>
    <w:rsid w:val="0056587F"/>
    <w:rsid w:val="00565A8D"/>
    <w:rsid w:val="00565CF3"/>
    <w:rsid w:val="00566264"/>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B2"/>
    <w:rsid w:val="00573AEC"/>
    <w:rsid w:val="00573D8F"/>
    <w:rsid w:val="00573EFB"/>
    <w:rsid w:val="00573FE2"/>
    <w:rsid w:val="005744A5"/>
    <w:rsid w:val="0057463C"/>
    <w:rsid w:val="00574CD0"/>
    <w:rsid w:val="00575AB4"/>
    <w:rsid w:val="005769A3"/>
    <w:rsid w:val="00576EEF"/>
    <w:rsid w:val="005775A0"/>
    <w:rsid w:val="005800C0"/>
    <w:rsid w:val="00580216"/>
    <w:rsid w:val="005803BD"/>
    <w:rsid w:val="005807E4"/>
    <w:rsid w:val="00580B26"/>
    <w:rsid w:val="00580D96"/>
    <w:rsid w:val="005810ED"/>
    <w:rsid w:val="00581198"/>
    <w:rsid w:val="005812D0"/>
    <w:rsid w:val="00581350"/>
    <w:rsid w:val="005814DF"/>
    <w:rsid w:val="00581881"/>
    <w:rsid w:val="00581EFA"/>
    <w:rsid w:val="00581F0A"/>
    <w:rsid w:val="0058216F"/>
    <w:rsid w:val="00582D5F"/>
    <w:rsid w:val="00583324"/>
    <w:rsid w:val="00583861"/>
    <w:rsid w:val="00583D4D"/>
    <w:rsid w:val="00583E8A"/>
    <w:rsid w:val="005847E3"/>
    <w:rsid w:val="00584800"/>
    <w:rsid w:val="00585725"/>
    <w:rsid w:val="00585825"/>
    <w:rsid w:val="00585A86"/>
    <w:rsid w:val="00585C5B"/>
    <w:rsid w:val="005860DF"/>
    <w:rsid w:val="00586D65"/>
    <w:rsid w:val="005873C5"/>
    <w:rsid w:val="005873EB"/>
    <w:rsid w:val="005879B4"/>
    <w:rsid w:val="0059056C"/>
    <w:rsid w:val="005905AD"/>
    <w:rsid w:val="00590A02"/>
    <w:rsid w:val="00590AE1"/>
    <w:rsid w:val="00590B72"/>
    <w:rsid w:val="00590DE3"/>
    <w:rsid w:val="00590F65"/>
    <w:rsid w:val="00591447"/>
    <w:rsid w:val="00591533"/>
    <w:rsid w:val="0059185F"/>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400"/>
    <w:rsid w:val="005956A1"/>
    <w:rsid w:val="005958D8"/>
    <w:rsid w:val="00595FC8"/>
    <w:rsid w:val="00596310"/>
    <w:rsid w:val="00596314"/>
    <w:rsid w:val="005963E1"/>
    <w:rsid w:val="00596C86"/>
    <w:rsid w:val="0059705F"/>
    <w:rsid w:val="00597865"/>
    <w:rsid w:val="005979C4"/>
    <w:rsid w:val="005A10DE"/>
    <w:rsid w:val="005A1532"/>
    <w:rsid w:val="005A16BA"/>
    <w:rsid w:val="005A1A3C"/>
    <w:rsid w:val="005A1E3E"/>
    <w:rsid w:val="005A26DF"/>
    <w:rsid w:val="005A2F54"/>
    <w:rsid w:val="005A374F"/>
    <w:rsid w:val="005A3839"/>
    <w:rsid w:val="005A39E6"/>
    <w:rsid w:val="005A3A4F"/>
    <w:rsid w:val="005A40C1"/>
    <w:rsid w:val="005A43A7"/>
    <w:rsid w:val="005A522A"/>
    <w:rsid w:val="005A5478"/>
    <w:rsid w:val="005A54D7"/>
    <w:rsid w:val="005A5643"/>
    <w:rsid w:val="005A5738"/>
    <w:rsid w:val="005A6883"/>
    <w:rsid w:val="005A68EC"/>
    <w:rsid w:val="005A6A87"/>
    <w:rsid w:val="005A72EE"/>
    <w:rsid w:val="005A7414"/>
    <w:rsid w:val="005A775C"/>
    <w:rsid w:val="005A7A30"/>
    <w:rsid w:val="005B0185"/>
    <w:rsid w:val="005B09CE"/>
    <w:rsid w:val="005B0F13"/>
    <w:rsid w:val="005B0FC0"/>
    <w:rsid w:val="005B1162"/>
    <w:rsid w:val="005B11BD"/>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1B7"/>
    <w:rsid w:val="005C0355"/>
    <w:rsid w:val="005C03A3"/>
    <w:rsid w:val="005C0A3B"/>
    <w:rsid w:val="005C0ABB"/>
    <w:rsid w:val="005C0E33"/>
    <w:rsid w:val="005C144F"/>
    <w:rsid w:val="005C1636"/>
    <w:rsid w:val="005C1752"/>
    <w:rsid w:val="005C18FF"/>
    <w:rsid w:val="005C19CF"/>
    <w:rsid w:val="005C1C9F"/>
    <w:rsid w:val="005C1D14"/>
    <w:rsid w:val="005C206A"/>
    <w:rsid w:val="005C23A8"/>
    <w:rsid w:val="005C240A"/>
    <w:rsid w:val="005C2445"/>
    <w:rsid w:val="005C254D"/>
    <w:rsid w:val="005C2A90"/>
    <w:rsid w:val="005C2B61"/>
    <w:rsid w:val="005C2F13"/>
    <w:rsid w:val="005C330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20F"/>
    <w:rsid w:val="005D0403"/>
    <w:rsid w:val="005D0995"/>
    <w:rsid w:val="005D09A5"/>
    <w:rsid w:val="005D1302"/>
    <w:rsid w:val="005D1781"/>
    <w:rsid w:val="005D1D67"/>
    <w:rsid w:val="005D21A5"/>
    <w:rsid w:val="005D2569"/>
    <w:rsid w:val="005D266C"/>
    <w:rsid w:val="005D3003"/>
    <w:rsid w:val="005D334A"/>
    <w:rsid w:val="005D360B"/>
    <w:rsid w:val="005D3CEE"/>
    <w:rsid w:val="005D3DAE"/>
    <w:rsid w:val="005D40AE"/>
    <w:rsid w:val="005D464D"/>
    <w:rsid w:val="005D47DC"/>
    <w:rsid w:val="005D495F"/>
    <w:rsid w:val="005D4C1D"/>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1EA8"/>
    <w:rsid w:val="005E22EA"/>
    <w:rsid w:val="005E22F9"/>
    <w:rsid w:val="005E2339"/>
    <w:rsid w:val="005E2455"/>
    <w:rsid w:val="005E30DD"/>
    <w:rsid w:val="005E34E1"/>
    <w:rsid w:val="005E37E3"/>
    <w:rsid w:val="005E3B72"/>
    <w:rsid w:val="005E3D4C"/>
    <w:rsid w:val="005E4131"/>
    <w:rsid w:val="005E41B9"/>
    <w:rsid w:val="005E429B"/>
    <w:rsid w:val="005E4415"/>
    <w:rsid w:val="005E4FF8"/>
    <w:rsid w:val="005E5253"/>
    <w:rsid w:val="005E55A7"/>
    <w:rsid w:val="005E6216"/>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277F"/>
    <w:rsid w:val="005F33D3"/>
    <w:rsid w:val="005F3660"/>
    <w:rsid w:val="005F38D1"/>
    <w:rsid w:val="005F3FB5"/>
    <w:rsid w:val="005F42AF"/>
    <w:rsid w:val="005F48F5"/>
    <w:rsid w:val="005F4A88"/>
    <w:rsid w:val="005F4F5B"/>
    <w:rsid w:val="005F5470"/>
    <w:rsid w:val="005F5670"/>
    <w:rsid w:val="005F56CD"/>
    <w:rsid w:val="005F5AC0"/>
    <w:rsid w:val="005F5B44"/>
    <w:rsid w:val="005F6755"/>
    <w:rsid w:val="005F6A88"/>
    <w:rsid w:val="005F6F1F"/>
    <w:rsid w:val="005F7352"/>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63E"/>
    <w:rsid w:val="00604DAB"/>
    <w:rsid w:val="00604E15"/>
    <w:rsid w:val="00604FD0"/>
    <w:rsid w:val="00605159"/>
    <w:rsid w:val="006051BC"/>
    <w:rsid w:val="006056FA"/>
    <w:rsid w:val="00605C6C"/>
    <w:rsid w:val="00606302"/>
    <w:rsid w:val="0060690D"/>
    <w:rsid w:val="00606C6E"/>
    <w:rsid w:val="00607076"/>
    <w:rsid w:val="006070F8"/>
    <w:rsid w:val="0060719A"/>
    <w:rsid w:val="006100D1"/>
    <w:rsid w:val="00610332"/>
    <w:rsid w:val="00610562"/>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1BD"/>
    <w:rsid w:val="006302E0"/>
    <w:rsid w:val="00631657"/>
    <w:rsid w:val="00631AD6"/>
    <w:rsid w:val="00631C72"/>
    <w:rsid w:val="00632542"/>
    <w:rsid w:val="00632830"/>
    <w:rsid w:val="00633122"/>
    <w:rsid w:val="00633237"/>
    <w:rsid w:val="00633A7C"/>
    <w:rsid w:val="00633C9E"/>
    <w:rsid w:val="00633EDA"/>
    <w:rsid w:val="00634562"/>
    <w:rsid w:val="00634F57"/>
    <w:rsid w:val="0063549D"/>
    <w:rsid w:val="006357FF"/>
    <w:rsid w:val="00635A69"/>
    <w:rsid w:val="00636469"/>
    <w:rsid w:val="0063653C"/>
    <w:rsid w:val="006371C0"/>
    <w:rsid w:val="006378BB"/>
    <w:rsid w:val="00637DC8"/>
    <w:rsid w:val="00637FC2"/>
    <w:rsid w:val="00640071"/>
    <w:rsid w:val="006400A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91"/>
    <w:rsid w:val="00647DD7"/>
    <w:rsid w:val="006504CB"/>
    <w:rsid w:val="00650502"/>
    <w:rsid w:val="00650630"/>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618"/>
    <w:rsid w:val="006609A3"/>
    <w:rsid w:val="00660AF3"/>
    <w:rsid w:val="00660BA8"/>
    <w:rsid w:val="00660D02"/>
    <w:rsid w:val="00661042"/>
    <w:rsid w:val="00662CCA"/>
    <w:rsid w:val="00662EF9"/>
    <w:rsid w:val="0066354C"/>
    <w:rsid w:val="0066359E"/>
    <w:rsid w:val="0066387A"/>
    <w:rsid w:val="006639AA"/>
    <w:rsid w:val="00663BFD"/>
    <w:rsid w:val="00664282"/>
    <w:rsid w:val="0066436D"/>
    <w:rsid w:val="00664BB4"/>
    <w:rsid w:val="00664CBD"/>
    <w:rsid w:val="0066501C"/>
    <w:rsid w:val="006655CD"/>
    <w:rsid w:val="006656C7"/>
    <w:rsid w:val="0066607F"/>
    <w:rsid w:val="00667D9D"/>
    <w:rsid w:val="00667E08"/>
    <w:rsid w:val="00667F88"/>
    <w:rsid w:val="0067156F"/>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1900"/>
    <w:rsid w:val="00682030"/>
    <w:rsid w:val="00682785"/>
    <w:rsid w:val="0068299E"/>
    <w:rsid w:val="0068299F"/>
    <w:rsid w:val="00682D28"/>
    <w:rsid w:val="00682D6A"/>
    <w:rsid w:val="00682F7E"/>
    <w:rsid w:val="0068344C"/>
    <w:rsid w:val="006837E1"/>
    <w:rsid w:val="00683B4E"/>
    <w:rsid w:val="00683DB9"/>
    <w:rsid w:val="0068430D"/>
    <w:rsid w:val="006846FD"/>
    <w:rsid w:val="0068494D"/>
    <w:rsid w:val="00684D6F"/>
    <w:rsid w:val="006855DA"/>
    <w:rsid w:val="00685EDB"/>
    <w:rsid w:val="006861AC"/>
    <w:rsid w:val="0068680A"/>
    <w:rsid w:val="00686F27"/>
    <w:rsid w:val="00686F89"/>
    <w:rsid w:val="00687769"/>
    <w:rsid w:val="00687C20"/>
    <w:rsid w:val="00687C32"/>
    <w:rsid w:val="00687C6E"/>
    <w:rsid w:val="00687D25"/>
    <w:rsid w:val="00690617"/>
    <w:rsid w:val="006908A9"/>
    <w:rsid w:val="00690E5F"/>
    <w:rsid w:val="006911E6"/>
    <w:rsid w:val="0069145B"/>
    <w:rsid w:val="006914FC"/>
    <w:rsid w:val="00691D74"/>
    <w:rsid w:val="006926F7"/>
    <w:rsid w:val="0069279C"/>
    <w:rsid w:val="0069286A"/>
    <w:rsid w:val="006931C6"/>
    <w:rsid w:val="00693921"/>
    <w:rsid w:val="00693FBB"/>
    <w:rsid w:val="00694BF3"/>
    <w:rsid w:val="0069529B"/>
    <w:rsid w:val="006954DE"/>
    <w:rsid w:val="00695968"/>
    <w:rsid w:val="00695E50"/>
    <w:rsid w:val="0069643A"/>
    <w:rsid w:val="006964ED"/>
    <w:rsid w:val="00696E74"/>
    <w:rsid w:val="00697948"/>
    <w:rsid w:val="0069794A"/>
    <w:rsid w:val="00697CFA"/>
    <w:rsid w:val="006A00E4"/>
    <w:rsid w:val="006A0572"/>
    <w:rsid w:val="006A061D"/>
    <w:rsid w:val="006A0D5D"/>
    <w:rsid w:val="006A1303"/>
    <w:rsid w:val="006A1402"/>
    <w:rsid w:val="006A2AD3"/>
    <w:rsid w:val="006A30A7"/>
    <w:rsid w:val="006A30EE"/>
    <w:rsid w:val="006A3534"/>
    <w:rsid w:val="006A40C8"/>
    <w:rsid w:val="006A4428"/>
    <w:rsid w:val="006A559E"/>
    <w:rsid w:val="006A58BD"/>
    <w:rsid w:val="006A59DE"/>
    <w:rsid w:val="006A5C9F"/>
    <w:rsid w:val="006A6521"/>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1D8"/>
    <w:rsid w:val="006B3F6B"/>
    <w:rsid w:val="006B3FD2"/>
    <w:rsid w:val="006B41B0"/>
    <w:rsid w:val="006B4264"/>
    <w:rsid w:val="006B42CA"/>
    <w:rsid w:val="006B469C"/>
    <w:rsid w:val="006B4958"/>
    <w:rsid w:val="006B57A1"/>
    <w:rsid w:val="006B5E4F"/>
    <w:rsid w:val="006B6004"/>
    <w:rsid w:val="006B6195"/>
    <w:rsid w:val="006B62EE"/>
    <w:rsid w:val="006B65C7"/>
    <w:rsid w:val="006B72B1"/>
    <w:rsid w:val="006C027D"/>
    <w:rsid w:val="006C053B"/>
    <w:rsid w:val="006C08B8"/>
    <w:rsid w:val="006C08D3"/>
    <w:rsid w:val="006C0A17"/>
    <w:rsid w:val="006C0C47"/>
    <w:rsid w:val="006C0E5E"/>
    <w:rsid w:val="006C0F8A"/>
    <w:rsid w:val="006C12F8"/>
    <w:rsid w:val="006C1357"/>
    <w:rsid w:val="006C16D8"/>
    <w:rsid w:val="006C16FF"/>
    <w:rsid w:val="006C182C"/>
    <w:rsid w:val="006C1D40"/>
    <w:rsid w:val="006C2086"/>
    <w:rsid w:val="006C24C9"/>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0B"/>
    <w:rsid w:val="006C586C"/>
    <w:rsid w:val="006C5C56"/>
    <w:rsid w:val="006C5CCD"/>
    <w:rsid w:val="006C5D2E"/>
    <w:rsid w:val="006C5F19"/>
    <w:rsid w:val="006C608E"/>
    <w:rsid w:val="006C64DA"/>
    <w:rsid w:val="006C6613"/>
    <w:rsid w:val="006C6A49"/>
    <w:rsid w:val="006C6B57"/>
    <w:rsid w:val="006C6BB4"/>
    <w:rsid w:val="006C78B6"/>
    <w:rsid w:val="006C78D9"/>
    <w:rsid w:val="006D08B3"/>
    <w:rsid w:val="006D0B6B"/>
    <w:rsid w:val="006D0E5D"/>
    <w:rsid w:val="006D10D1"/>
    <w:rsid w:val="006D11F6"/>
    <w:rsid w:val="006D1D5D"/>
    <w:rsid w:val="006D1D76"/>
    <w:rsid w:val="006D1EF6"/>
    <w:rsid w:val="006D1F0C"/>
    <w:rsid w:val="006D22CB"/>
    <w:rsid w:val="006D2827"/>
    <w:rsid w:val="006D2FA6"/>
    <w:rsid w:val="006D2FBF"/>
    <w:rsid w:val="006D3133"/>
    <w:rsid w:val="006D3604"/>
    <w:rsid w:val="006D37DD"/>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34"/>
    <w:rsid w:val="006D71E8"/>
    <w:rsid w:val="006D78A2"/>
    <w:rsid w:val="006D7F73"/>
    <w:rsid w:val="006D7F8A"/>
    <w:rsid w:val="006E01EF"/>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466"/>
    <w:rsid w:val="006E4713"/>
    <w:rsid w:val="006E48AC"/>
    <w:rsid w:val="006E4FE9"/>
    <w:rsid w:val="006E5287"/>
    <w:rsid w:val="006E5754"/>
    <w:rsid w:val="006E577C"/>
    <w:rsid w:val="006E5E32"/>
    <w:rsid w:val="006E6379"/>
    <w:rsid w:val="006E65B7"/>
    <w:rsid w:val="006E6AD2"/>
    <w:rsid w:val="006E7203"/>
    <w:rsid w:val="006E78B4"/>
    <w:rsid w:val="006E7955"/>
    <w:rsid w:val="006F03E8"/>
    <w:rsid w:val="006F06B0"/>
    <w:rsid w:val="006F0929"/>
    <w:rsid w:val="006F140C"/>
    <w:rsid w:val="006F15C2"/>
    <w:rsid w:val="006F1886"/>
    <w:rsid w:val="006F19EC"/>
    <w:rsid w:val="006F1EBF"/>
    <w:rsid w:val="006F20F7"/>
    <w:rsid w:val="006F27FE"/>
    <w:rsid w:val="006F2A7B"/>
    <w:rsid w:val="006F2ED7"/>
    <w:rsid w:val="006F3CCC"/>
    <w:rsid w:val="006F3D47"/>
    <w:rsid w:val="006F3D79"/>
    <w:rsid w:val="006F4568"/>
    <w:rsid w:val="006F4C14"/>
    <w:rsid w:val="006F4DA0"/>
    <w:rsid w:val="006F5308"/>
    <w:rsid w:val="006F6717"/>
    <w:rsid w:val="006F67B5"/>
    <w:rsid w:val="006F67E9"/>
    <w:rsid w:val="006F6BBC"/>
    <w:rsid w:val="006F6BE9"/>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DE3"/>
    <w:rsid w:val="00702E44"/>
    <w:rsid w:val="00702F5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61B"/>
    <w:rsid w:val="00706807"/>
    <w:rsid w:val="0070696B"/>
    <w:rsid w:val="007073CB"/>
    <w:rsid w:val="00707612"/>
    <w:rsid w:val="0070796B"/>
    <w:rsid w:val="00707AEA"/>
    <w:rsid w:val="00707C26"/>
    <w:rsid w:val="00707F18"/>
    <w:rsid w:val="0071006C"/>
    <w:rsid w:val="00710148"/>
    <w:rsid w:val="00710BFD"/>
    <w:rsid w:val="00710D25"/>
    <w:rsid w:val="00710E68"/>
    <w:rsid w:val="00711200"/>
    <w:rsid w:val="007116BD"/>
    <w:rsid w:val="007117FD"/>
    <w:rsid w:val="00711CBF"/>
    <w:rsid w:val="007123E7"/>
    <w:rsid w:val="00712467"/>
    <w:rsid w:val="007124BB"/>
    <w:rsid w:val="00712619"/>
    <w:rsid w:val="007126A3"/>
    <w:rsid w:val="00712720"/>
    <w:rsid w:val="007127DB"/>
    <w:rsid w:val="00712B32"/>
    <w:rsid w:val="00712DD9"/>
    <w:rsid w:val="007133A6"/>
    <w:rsid w:val="00713BD3"/>
    <w:rsid w:val="00713DDF"/>
    <w:rsid w:val="00713F4A"/>
    <w:rsid w:val="00714D58"/>
    <w:rsid w:val="00714E5C"/>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1A"/>
    <w:rsid w:val="0072054A"/>
    <w:rsid w:val="00720706"/>
    <w:rsid w:val="00720F95"/>
    <w:rsid w:val="00721203"/>
    <w:rsid w:val="00721C24"/>
    <w:rsid w:val="00721D93"/>
    <w:rsid w:val="00721E83"/>
    <w:rsid w:val="0072230D"/>
    <w:rsid w:val="00722913"/>
    <w:rsid w:val="00722AEE"/>
    <w:rsid w:val="00722B9E"/>
    <w:rsid w:val="00722CE2"/>
    <w:rsid w:val="0072304B"/>
    <w:rsid w:val="00723FB4"/>
    <w:rsid w:val="007243EA"/>
    <w:rsid w:val="00724681"/>
    <w:rsid w:val="007248B9"/>
    <w:rsid w:val="00724B70"/>
    <w:rsid w:val="00724BE0"/>
    <w:rsid w:val="00724C64"/>
    <w:rsid w:val="007250B1"/>
    <w:rsid w:val="0072542E"/>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6EF"/>
    <w:rsid w:val="007359C7"/>
    <w:rsid w:val="00736063"/>
    <w:rsid w:val="0073661D"/>
    <w:rsid w:val="00736757"/>
    <w:rsid w:val="00736F48"/>
    <w:rsid w:val="007370DB"/>
    <w:rsid w:val="00740113"/>
    <w:rsid w:val="0074036F"/>
    <w:rsid w:val="00740808"/>
    <w:rsid w:val="00741094"/>
    <w:rsid w:val="00741DF1"/>
    <w:rsid w:val="00742466"/>
    <w:rsid w:val="00742609"/>
    <w:rsid w:val="00742632"/>
    <w:rsid w:val="00742835"/>
    <w:rsid w:val="00742BD4"/>
    <w:rsid w:val="00742DBE"/>
    <w:rsid w:val="00742FCB"/>
    <w:rsid w:val="0074370C"/>
    <w:rsid w:val="00743B47"/>
    <w:rsid w:val="00743B9A"/>
    <w:rsid w:val="00743BCB"/>
    <w:rsid w:val="00743CAE"/>
    <w:rsid w:val="00744B75"/>
    <w:rsid w:val="007453B7"/>
    <w:rsid w:val="00745503"/>
    <w:rsid w:val="00745560"/>
    <w:rsid w:val="00745CA4"/>
    <w:rsid w:val="00746069"/>
    <w:rsid w:val="007460C8"/>
    <w:rsid w:val="007461BF"/>
    <w:rsid w:val="007464C8"/>
    <w:rsid w:val="00746DD4"/>
    <w:rsid w:val="00746E76"/>
    <w:rsid w:val="00746FF6"/>
    <w:rsid w:val="00747317"/>
    <w:rsid w:val="00747884"/>
    <w:rsid w:val="007478BC"/>
    <w:rsid w:val="00747E7A"/>
    <w:rsid w:val="00750036"/>
    <w:rsid w:val="00750A61"/>
    <w:rsid w:val="00751A86"/>
    <w:rsid w:val="00751FDA"/>
    <w:rsid w:val="00752297"/>
    <w:rsid w:val="00752618"/>
    <w:rsid w:val="007528CF"/>
    <w:rsid w:val="007529BD"/>
    <w:rsid w:val="00752A65"/>
    <w:rsid w:val="00752C78"/>
    <w:rsid w:val="00752C7C"/>
    <w:rsid w:val="00752E29"/>
    <w:rsid w:val="00752FD4"/>
    <w:rsid w:val="00753341"/>
    <w:rsid w:val="00753553"/>
    <w:rsid w:val="0075439E"/>
    <w:rsid w:val="00754595"/>
    <w:rsid w:val="00754AB2"/>
    <w:rsid w:val="00754D26"/>
    <w:rsid w:val="00754F23"/>
    <w:rsid w:val="00754F86"/>
    <w:rsid w:val="0075528D"/>
    <w:rsid w:val="00755298"/>
    <w:rsid w:val="007553E9"/>
    <w:rsid w:val="0075544C"/>
    <w:rsid w:val="00755570"/>
    <w:rsid w:val="00756088"/>
    <w:rsid w:val="0075656A"/>
    <w:rsid w:val="0075674F"/>
    <w:rsid w:val="00756D4E"/>
    <w:rsid w:val="00757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4D9"/>
    <w:rsid w:val="00763566"/>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70B"/>
    <w:rsid w:val="0076695F"/>
    <w:rsid w:val="00766A41"/>
    <w:rsid w:val="00767038"/>
    <w:rsid w:val="00767794"/>
    <w:rsid w:val="0077023A"/>
    <w:rsid w:val="007702EF"/>
    <w:rsid w:val="00770321"/>
    <w:rsid w:val="00770755"/>
    <w:rsid w:val="0077084E"/>
    <w:rsid w:val="00770CE3"/>
    <w:rsid w:val="00770D4E"/>
    <w:rsid w:val="00770FC6"/>
    <w:rsid w:val="0077128A"/>
    <w:rsid w:val="007718B8"/>
    <w:rsid w:val="0077242E"/>
    <w:rsid w:val="00772C07"/>
    <w:rsid w:val="00772D11"/>
    <w:rsid w:val="00773385"/>
    <w:rsid w:val="00773A0B"/>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609"/>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4B1F"/>
    <w:rsid w:val="00784DA2"/>
    <w:rsid w:val="00784E9A"/>
    <w:rsid w:val="007859B8"/>
    <w:rsid w:val="007861DE"/>
    <w:rsid w:val="00786213"/>
    <w:rsid w:val="0078630F"/>
    <w:rsid w:val="00786400"/>
    <w:rsid w:val="00787060"/>
    <w:rsid w:val="00787317"/>
    <w:rsid w:val="0078744B"/>
    <w:rsid w:val="007874E9"/>
    <w:rsid w:val="00787EF6"/>
    <w:rsid w:val="00790531"/>
    <w:rsid w:val="00790951"/>
    <w:rsid w:val="0079109B"/>
    <w:rsid w:val="007911EE"/>
    <w:rsid w:val="007912D0"/>
    <w:rsid w:val="007915C2"/>
    <w:rsid w:val="00791DBB"/>
    <w:rsid w:val="00791DCA"/>
    <w:rsid w:val="00791F1C"/>
    <w:rsid w:val="00792501"/>
    <w:rsid w:val="00792B49"/>
    <w:rsid w:val="00792C4F"/>
    <w:rsid w:val="00792D30"/>
    <w:rsid w:val="00792E61"/>
    <w:rsid w:val="00792EE5"/>
    <w:rsid w:val="00793111"/>
    <w:rsid w:val="00793376"/>
    <w:rsid w:val="007935EC"/>
    <w:rsid w:val="0079361E"/>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776"/>
    <w:rsid w:val="00796E3B"/>
    <w:rsid w:val="007970C7"/>
    <w:rsid w:val="00797396"/>
    <w:rsid w:val="00797C4E"/>
    <w:rsid w:val="00797F7C"/>
    <w:rsid w:val="007A028E"/>
    <w:rsid w:val="007A0B23"/>
    <w:rsid w:val="007A0D08"/>
    <w:rsid w:val="007A0FCC"/>
    <w:rsid w:val="007A11BA"/>
    <w:rsid w:val="007A1CED"/>
    <w:rsid w:val="007A2008"/>
    <w:rsid w:val="007A23E1"/>
    <w:rsid w:val="007A2C4C"/>
    <w:rsid w:val="007A338B"/>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0C72"/>
    <w:rsid w:val="007B0E22"/>
    <w:rsid w:val="007B12E2"/>
    <w:rsid w:val="007B12E7"/>
    <w:rsid w:val="007B1AA0"/>
    <w:rsid w:val="007B1B68"/>
    <w:rsid w:val="007B1C04"/>
    <w:rsid w:val="007B2127"/>
    <w:rsid w:val="007B26FB"/>
    <w:rsid w:val="007B2B4D"/>
    <w:rsid w:val="007B2B69"/>
    <w:rsid w:val="007B2D97"/>
    <w:rsid w:val="007B33AE"/>
    <w:rsid w:val="007B4094"/>
    <w:rsid w:val="007B4320"/>
    <w:rsid w:val="007B4522"/>
    <w:rsid w:val="007B48E5"/>
    <w:rsid w:val="007B4927"/>
    <w:rsid w:val="007B50A3"/>
    <w:rsid w:val="007B5105"/>
    <w:rsid w:val="007B5126"/>
    <w:rsid w:val="007B588C"/>
    <w:rsid w:val="007B5897"/>
    <w:rsid w:val="007B5C7D"/>
    <w:rsid w:val="007B5E35"/>
    <w:rsid w:val="007B5E36"/>
    <w:rsid w:val="007B620C"/>
    <w:rsid w:val="007B681E"/>
    <w:rsid w:val="007B69FB"/>
    <w:rsid w:val="007B6DBC"/>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1E8D"/>
    <w:rsid w:val="007C2F01"/>
    <w:rsid w:val="007C375C"/>
    <w:rsid w:val="007C37A7"/>
    <w:rsid w:val="007C3A43"/>
    <w:rsid w:val="007C3C13"/>
    <w:rsid w:val="007C43CA"/>
    <w:rsid w:val="007C4429"/>
    <w:rsid w:val="007C455E"/>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02C"/>
    <w:rsid w:val="007D42A2"/>
    <w:rsid w:val="007D44BA"/>
    <w:rsid w:val="007D487C"/>
    <w:rsid w:val="007D4A8E"/>
    <w:rsid w:val="007D6B52"/>
    <w:rsid w:val="007D6EBB"/>
    <w:rsid w:val="007D7248"/>
    <w:rsid w:val="007D73CB"/>
    <w:rsid w:val="007D747F"/>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7C0"/>
    <w:rsid w:val="007E48D2"/>
    <w:rsid w:val="007E4E04"/>
    <w:rsid w:val="007E59DA"/>
    <w:rsid w:val="007E5ACE"/>
    <w:rsid w:val="007E5CDE"/>
    <w:rsid w:val="007E6CA3"/>
    <w:rsid w:val="007E6E45"/>
    <w:rsid w:val="007E6F9D"/>
    <w:rsid w:val="007E70C7"/>
    <w:rsid w:val="007E7809"/>
    <w:rsid w:val="007E7C5D"/>
    <w:rsid w:val="007E7CE9"/>
    <w:rsid w:val="007F07E7"/>
    <w:rsid w:val="007F0954"/>
    <w:rsid w:val="007F143C"/>
    <w:rsid w:val="007F14AD"/>
    <w:rsid w:val="007F2065"/>
    <w:rsid w:val="007F2306"/>
    <w:rsid w:val="007F24A1"/>
    <w:rsid w:val="007F2F64"/>
    <w:rsid w:val="007F31DD"/>
    <w:rsid w:val="007F3555"/>
    <w:rsid w:val="007F366B"/>
    <w:rsid w:val="007F385C"/>
    <w:rsid w:val="007F3A5B"/>
    <w:rsid w:val="007F3CAE"/>
    <w:rsid w:val="007F42B2"/>
    <w:rsid w:val="007F44FD"/>
    <w:rsid w:val="007F45AF"/>
    <w:rsid w:val="007F4A3C"/>
    <w:rsid w:val="007F4C54"/>
    <w:rsid w:val="007F5791"/>
    <w:rsid w:val="007F589F"/>
    <w:rsid w:val="007F598F"/>
    <w:rsid w:val="007F6675"/>
    <w:rsid w:val="007F6919"/>
    <w:rsid w:val="007F6C2B"/>
    <w:rsid w:val="007F71B2"/>
    <w:rsid w:val="007F787C"/>
    <w:rsid w:val="007F7CCA"/>
    <w:rsid w:val="007F7D57"/>
    <w:rsid w:val="0080003A"/>
    <w:rsid w:val="0080084F"/>
    <w:rsid w:val="00800CF4"/>
    <w:rsid w:val="00800DCA"/>
    <w:rsid w:val="00801014"/>
    <w:rsid w:val="008012C0"/>
    <w:rsid w:val="00801315"/>
    <w:rsid w:val="00801BB1"/>
    <w:rsid w:val="00801D80"/>
    <w:rsid w:val="0080203B"/>
    <w:rsid w:val="008021E1"/>
    <w:rsid w:val="00802681"/>
    <w:rsid w:val="00802FAB"/>
    <w:rsid w:val="0080369D"/>
    <w:rsid w:val="00803D17"/>
    <w:rsid w:val="00803D6A"/>
    <w:rsid w:val="008040C0"/>
    <w:rsid w:val="00804954"/>
    <w:rsid w:val="00804BDC"/>
    <w:rsid w:val="00804D13"/>
    <w:rsid w:val="00804D3B"/>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074"/>
    <w:rsid w:val="0081514B"/>
    <w:rsid w:val="0081540D"/>
    <w:rsid w:val="008157CD"/>
    <w:rsid w:val="00815B55"/>
    <w:rsid w:val="00816458"/>
    <w:rsid w:val="00816579"/>
    <w:rsid w:val="008165CF"/>
    <w:rsid w:val="00816AFE"/>
    <w:rsid w:val="00816FAC"/>
    <w:rsid w:val="0081777C"/>
    <w:rsid w:val="008178D1"/>
    <w:rsid w:val="00817C0C"/>
    <w:rsid w:val="00820E17"/>
    <w:rsid w:val="00820F96"/>
    <w:rsid w:val="0082118A"/>
    <w:rsid w:val="00821D29"/>
    <w:rsid w:val="0082202A"/>
    <w:rsid w:val="0082205F"/>
    <w:rsid w:val="00822154"/>
    <w:rsid w:val="00822853"/>
    <w:rsid w:val="00822CC3"/>
    <w:rsid w:val="00822E31"/>
    <w:rsid w:val="0082332A"/>
    <w:rsid w:val="00823DD9"/>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BC9"/>
    <w:rsid w:val="00831CBC"/>
    <w:rsid w:val="00831E54"/>
    <w:rsid w:val="00831F9C"/>
    <w:rsid w:val="0083207D"/>
    <w:rsid w:val="00832229"/>
    <w:rsid w:val="00832B7E"/>
    <w:rsid w:val="008330B8"/>
    <w:rsid w:val="0083314F"/>
    <w:rsid w:val="00833FBE"/>
    <w:rsid w:val="00834952"/>
    <w:rsid w:val="008349E6"/>
    <w:rsid w:val="00834FD1"/>
    <w:rsid w:val="00835BD9"/>
    <w:rsid w:val="00836016"/>
    <w:rsid w:val="0083635E"/>
    <w:rsid w:val="008364FE"/>
    <w:rsid w:val="00836A85"/>
    <w:rsid w:val="008373EE"/>
    <w:rsid w:val="00837F51"/>
    <w:rsid w:val="008402EA"/>
    <w:rsid w:val="00840463"/>
    <w:rsid w:val="008408F8"/>
    <w:rsid w:val="00840A7F"/>
    <w:rsid w:val="008415E9"/>
    <w:rsid w:val="00841FAC"/>
    <w:rsid w:val="0084321F"/>
    <w:rsid w:val="00843311"/>
    <w:rsid w:val="00843489"/>
    <w:rsid w:val="0084415C"/>
    <w:rsid w:val="00844694"/>
    <w:rsid w:val="00844725"/>
    <w:rsid w:val="00844B64"/>
    <w:rsid w:val="00844C02"/>
    <w:rsid w:val="008454D3"/>
    <w:rsid w:val="00845D9A"/>
    <w:rsid w:val="008463E0"/>
    <w:rsid w:val="008465CB"/>
    <w:rsid w:val="008468A0"/>
    <w:rsid w:val="00846982"/>
    <w:rsid w:val="00846A12"/>
    <w:rsid w:val="00846A4E"/>
    <w:rsid w:val="00846BCA"/>
    <w:rsid w:val="008473BB"/>
    <w:rsid w:val="0084740D"/>
    <w:rsid w:val="00847A44"/>
    <w:rsid w:val="00847B6F"/>
    <w:rsid w:val="00847E34"/>
    <w:rsid w:val="00847FAE"/>
    <w:rsid w:val="00850256"/>
    <w:rsid w:val="008504E6"/>
    <w:rsid w:val="008505DA"/>
    <w:rsid w:val="008507B0"/>
    <w:rsid w:val="008508F9"/>
    <w:rsid w:val="0085090D"/>
    <w:rsid w:val="0085128B"/>
    <w:rsid w:val="00851771"/>
    <w:rsid w:val="00851927"/>
    <w:rsid w:val="008519D1"/>
    <w:rsid w:val="00851B10"/>
    <w:rsid w:val="00851F0B"/>
    <w:rsid w:val="00851FBC"/>
    <w:rsid w:val="008521A8"/>
    <w:rsid w:val="00852BBA"/>
    <w:rsid w:val="00852F06"/>
    <w:rsid w:val="00852FB7"/>
    <w:rsid w:val="00853057"/>
    <w:rsid w:val="008531C9"/>
    <w:rsid w:val="00853367"/>
    <w:rsid w:val="0085372B"/>
    <w:rsid w:val="00853D6A"/>
    <w:rsid w:val="0085406B"/>
    <w:rsid w:val="00854A87"/>
    <w:rsid w:val="008550F7"/>
    <w:rsid w:val="00855A2F"/>
    <w:rsid w:val="0085600A"/>
    <w:rsid w:val="00856262"/>
    <w:rsid w:val="00856354"/>
    <w:rsid w:val="00856644"/>
    <w:rsid w:val="00856790"/>
    <w:rsid w:val="0085681E"/>
    <w:rsid w:val="00856E0B"/>
    <w:rsid w:val="0085710E"/>
    <w:rsid w:val="00857CC5"/>
    <w:rsid w:val="00857F7E"/>
    <w:rsid w:val="00860224"/>
    <w:rsid w:val="00860421"/>
    <w:rsid w:val="0086049C"/>
    <w:rsid w:val="008608B8"/>
    <w:rsid w:val="00860B1F"/>
    <w:rsid w:val="00860F43"/>
    <w:rsid w:val="00860FD9"/>
    <w:rsid w:val="008615BE"/>
    <w:rsid w:val="00862013"/>
    <w:rsid w:val="00862658"/>
    <w:rsid w:val="0086314F"/>
    <w:rsid w:val="008639A4"/>
    <w:rsid w:val="00863CC8"/>
    <w:rsid w:val="008640E7"/>
    <w:rsid w:val="0086428C"/>
    <w:rsid w:val="008648B3"/>
    <w:rsid w:val="00864A4D"/>
    <w:rsid w:val="00865185"/>
    <w:rsid w:val="00865F9E"/>
    <w:rsid w:val="008668AC"/>
    <w:rsid w:val="00867101"/>
    <w:rsid w:val="008674E3"/>
    <w:rsid w:val="008679E6"/>
    <w:rsid w:val="00867AD4"/>
    <w:rsid w:val="00870379"/>
    <w:rsid w:val="008706DF"/>
    <w:rsid w:val="008706FA"/>
    <w:rsid w:val="00870B48"/>
    <w:rsid w:val="00870FB4"/>
    <w:rsid w:val="0087135A"/>
    <w:rsid w:val="00871604"/>
    <w:rsid w:val="00871B3E"/>
    <w:rsid w:val="00872597"/>
    <w:rsid w:val="008726CE"/>
    <w:rsid w:val="008727CF"/>
    <w:rsid w:val="008729C7"/>
    <w:rsid w:val="00872B98"/>
    <w:rsid w:val="00872C8A"/>
    <w:rsid w:val="008734F0"/>
    <w:rsid w:val="0087357F"/>
    <w:rsid w:val="00874351"/>
    <w:rsid w:val="00874A20"/>
    <w:rsid w:val="008750EF"/>
    <w:rsid w:val="008756AE"/>
    <w:rsid w:val="00875771"/>
    <w:rsid w:val="008757D8"/>
    <w:rsid w:val="00876771"/>
    <w:rsid w:val="00876FC1"/>
    <w:rsid w:val="008771DA"/>
    <w:rsid w:val="0087773A"/>
    <w:rsid w:val="00877A26"/>
    <w:rsid w:val="008801DE"/>
    <w:rsid w:val="00880274"/>
    <w:rsid w:val="00880376"/>
    <w:rsid w:val="008809D6"/>
    <w:rsid w:val="008811DB"/>
    <w:rsid w:val="00881397"/>
    <w:rsid w:val="008813DF"/>
    <w:rsid w:val="00881C62"/>
    <w:rsid w:val="00881F55"/>
    <w:rsid w:val="008821FD"/>
    <w:rsid w:val="00882310"/>
    <w:rsid w:val="0088333E"/>
    <w:rsid w:val="008842BD"/>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0BD9"/>
    <w:rsid w:val="00890D26"/>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642"/>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27"/>
    <w:rsid w:val="008A5B46"/>
    <w:rsid w:val="008A5B54"/>
    <w:rsid w:val="008A5CCE"/>
    <w:rsid w:val="008A613C"/>
    <w:rsid w:val="008A68A7"/>
    <w:rsid w:val="008A6919"/>
    <w:rsid w:val="008A69C6"/>
    <w:rsid w:val="008A6F64"/>
    <w:rsid w:val="008A72CA"/>
    <w:rsid w:val="008A7B20"/>
    <w:rsid w:val="008A7EA4"/>
    <w:rsid w:val="008B05C7"/>
    <w:rsid w:val="008B08DA"/>
    <w:rsid w:val="008B0D66"/>
    <w:rsid w:val="008B1529"/>
    <w:rsid w:val="008B17F3"/>
    <w:rsid w:val="008B1B4A"/>
    <w:rsid w:val="008B1E23"/>
    <w:rsid w:val="008B235E"/>
    <w:rsid w:val="008B257A"/>
    <w:rsid w:val="008B2C7E"/>
    <w:rsid w:val="008B2F08"/>
    <w:rsid w:val="008B310B"/>
    <w:rsid w:val="008B33AD"/>
    <w:rsid w:val="008B3697"/>
    <w:rsid w:val="008B3859"/>
    <w:rsid w:val="008B3C47"/>
    <w:rsid w:val="008B3E0D"/>
    <w:rsid w:val="008B3FBA"/>
    <w:rsid w:val="008B549D"/>
    <w:rsid w:val="008B59EF"/>
    <w:rsid w:val="008B5C69"/>
    <w:rsid w:val="008B5CB8"/>
    <w:rsid w:val="008B5D50"/>
    <w:rsid w:val="008B642B"/>
    <w:rsid w:val="008B69D3"/>
    <w:rsid w:val="008B6E97"/>
    <w:rsid w:val="008B7CCB"/>
    <w:rsid w:val="008C09BE"/>
    <w:rsid w:val="008C0BD8"/>
    <w:rsid w:val="008C0DDB"/>
    <w:rsid w:val="008C11A8"/>
    <w:rsid w:val="008C14EF"/>
    <w:rsid w:val="008C1D34"/>
    <w:rsid w:val="008C1DF0"/>
    <w:rsid w:val="008C1EE1"/>
    <w:rsid w:val="008C24C4"/>
    <w:rsid w:val="008C2907"/>
    <w:rsid w:val="008C4586"/>
    <w:rsid w:val="008C4966"/>
    <w:rsid w:val="008C5034"/>
    <w:rsid w:val="008C5215"/>
    <w:rsid w:val="008C6AEA"/>
    <w:rsid w:val="008C6B60"/>
    <w:rsid w:val="008C6C9C"/>
    <w:rsid w:val="008C6FD9"/>
    <w:rsid w:val="008C6FF6"/>
    <w:rsid w:val="008C739C"/>
    <w:rsid w:val="008C74A3"/>
    <w:rsid w:val="008C75CF"/>
    <w:rsid w:val="008C7CAC"/>
    <w:rsid w:val="008C7DB1"/>
    <w:rsid w:val="008D00C9"/>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4C41"/>
    <w:rsid w:val="008D57AF"/>
    <w:rsid w:val="008D5864"/>
    <w:rsid w:val="008D5AB7"/>
    <w:rsid w:val="008D5FE7"/>
    <w:rsid w:val="008D6516"/>
    <w:rsid w:val="008D67BD"/>
    <w:rsid w:val="008D7073"/>
    <w:rsid w:val="008D7142"/>
    <w:rsid w:val="008D7547"/>
    <w:rsid w:val="008D7748"/>
    <w:rsid w:val="008D789E"/>
    <w:rsid w:val="008D7BAE"/>
    <w:rsid w:val="008D7BB4"/>
    <w:rsid w:val="008D7D0C"/>
    <w:rsid w:val="008D7DBA"/>
    <w:rsid w:val="008E0103"/>
    <w:rsid w:val="008E0302"/>
    <w:rsid w:val="008E0453"/>
    <w:rsid w:val="008E0CE7"/>
    <w:rsid w:val="008E0E1D"/>
    <w:rsid w:val="008E1670"/>
    <w:rsid w:val="008E1825"/>
    <w:rsid w:val="008E1DAD"/>
    <w:rsid w:val="008E23DA"/>
    <w:rsid w:val="008E253D"/>
    <w:rsid w:val="008E2876"/>
    <w:rsid w:val="008E28DD"/>
    <w:rsid w:val="008E2B50"/>
    <w:rsid w:val="008E2FCC"/>
    <w:rsid w:val="008E3007"/>
    <w:rsid w:val="008E35B2"/>
    <w:rsid w:val="008E3650"/>
    <w:rsid w:val="008E392F"/>
    <w:rsid w:val="008E3D75"/>
    <w:rsid w:val="008E4174"/>
    <w:rsid w:val="008E4920"/>
    <w:rsid w:val="008E4F1D"/>
    <w:rsid w:val="008E52DD"/>
    <w:rsid w:val="008E53F2"/>
    <w:rsid w:val="008E63EF"/>
    <w:rsid w:val="008E64AC"/>
    <w:rsid w:val="008E68A6"/>
    <w:rsid w:val="008E6B09"/>
    <w:rsid w:val="008E7408"/>
    <w:rsid w:val="008E7430"/>
    <w:rsid w:val="008E7A4E"/>
    <w:rsid w:val="008E7ABC"/>
    <w:rsid w:val="008F024E"/>
    <w:rsid w:val="008F02B8"/>
    <w:rsid w:val="008F068C"/>
    <w:rsid w:val="008F06E9"/>
    <w:rsid w:val="008F097D"/>
    <w:rsid w:val="008F13C5"/>
    <w:rsid w:val="008F20A6"/>
    <w:rsid w:val="008F26BB"/>
    <w:rsid w:val="008F2A12"/>
    <w:rsid w:val="008F33A1"/>
    <w:rsid w:val="008F367C"/>
    <w:rsid w:val="008F3A03"/>
    <w:rsid w:val="008F3DAA"/>
    <w:rsid w:val="008F3F1A"/>
    <w:rsid w:val="008F422D"/>
    <w:rsid w:val="008F42AA"/>
    <w:rsid w:val="008F47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49E"/>
    <w:rsid w:val="00903C96"/>
    <w:rsid w:val="00903DC7"/>
    <w:rsid w:val="00904A7D"/>
    <w:rsid w:val="00904ED1"/>
    <w:rsid w:val="00904FD3"/>
    <w:rsid w:val="00905225"/>
    <w:rsid w:val="00905535"/>
    <w:rsid w:val="00905606"/>
    <w:rsid w:val="00905713"/>
    <w:rsid w:val="0090593E"/>
    <w:rsid w:val="00905D33"/>
    <w:rsid w:val="00906271"/>
    <w:rsid w:val="009062B5"/>
    <w:rsid w:val="00906837"/>
    <w:rsid w:val="00906AB0"/>
    <w:rsid w:val="00906B75"/>
    <w:rsid w:val="00906B89"/>
    <w:rsid w:val="00906C2E"/>
    <w:rsid w:val="0090711D"/>
    <w:rsid w:val="0090779E"/>
    <w:rsid w:val="00907D8D"/>
    <w:rsid w:val="00907F24"/>
    <w:rsid w:val="0091042D"/>
    <w:rsid w:val="0091051C"/>
    <w:rsid w:val="009105DF"/>
    <w:rsid w:val="00910B78"/>
    <w:rsid w:val="00910DB7"/>
    <w:rsid w:val="00911115"/>
    <w:rsid w:val="00911390"/>
    <w:rsid w:val="009113FB"/>
    <w:rsid w:val="00911A87"/>
    <w:rsid w:val="00911ACC"/>
    <w:rsid w:val="00912089"/>
    <w:rsid w:val="009125D6"/>
    <w:rsid w:val="009127CA"/>
    <w:rsid w:val="0091298C"/>
    <w:rsid w:val="00912A60"/>
    <w:rsid w:val="00913053"/>
    <w:rsid w:val="009139FE"/>
    <w:rsid w:val="00913CC7"/>
    <w:rsid w:val="009141CC"/>
    <w:rsid w:val="00914389"/>
    <w:rsid w:val="0091449E"/>
    <w:rsid w:val="00914CE0"/>
    <w:rsid w:val="00915156"/>
    <w:rsid w:val="00915277"/>
    <w:rsid w:val="00915E9A"/>
    <w:rsid w:val="00915FC1"/>
    <w:rsid w:val="0091640F"/>
    <w:rsid w:val="009167AE"/>
    <w:rsid w:val="00916887"/>
    <w:rsid w:val="00916CD0"/>
    <w:rsid w:val="009172CD"/>
    <w:rsid w:val="00917592"/>
    <w:rsid w:val="00917907"/>
    <w:rsid w:val="00917D40"/>
    <w:rsid w:val="00917EF7"/>
    <w:rsid w:val="009203C4"/>
    <w:rsid w:val="009207A5"/>
    <w:rsid w:val="00920833"/>
    <w:rsid w:val="0092106A"/>
    <w:rsid w:val="00922055"/>
    <w:rsid w:val="009223A7"/>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4EB"/>
    <w:rsid w:val="009268E3"/>
    <w:rsid w:val="00926BD8"/>
    <w:rsid w:val="00926C8B"/>
    <w:rsid w:val="00926FD5"/>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4FE7"/>
    <w:rsid w:val="00935546"/>
    <w:rsid w:val="00936EEE"/>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890"/>
    <w:rsid w:val="00944E5C"/>
    <w:rsid w:val="009455B9"/>
    <w:rsid w:val="00945F10"/>
    <w:rsid w:val="00945FFF"/>
    <w:rsid w:val="009471AE"/>
    <w:rsid w:val="009472B0"/>
    <w:rsid w:val="0094734B"/>
    <w:rsid w:val="00947698"/>
    <w:rsid w:val="009477F4"/>
    <w:rsid w:val="00947D9F"/>
    <w:rsid w:val="00950974"/>
    <w:rsid w:val="00950C2B"/>
    <w:rsid w:val="0095107C"/>
    <w:rsid w:val="0095114C"/>
    <w:rsid w:val="00951219"/>
    <w:rsid w:val="00951473"/>
    <w:rsid w:val="009514E3"/>
    <w:rsid w:val="009516A0"/>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63A5"/>
    <w:rsid w:val="00957186"/>
    <w:rsid w:val="00957220"/>
    <w:rsid w:val="0095725C"/>
    <w:rsid w:val="009572B6"/>
    <w:rsid w:val="00957C66"/>
    <w:rsid w:val="00957DC3"/>
    <w:rsid w:val="00960706"/>
    <w:rsid w:val="009609D9"/>
    <w:rsid w:val="00960AE7"/>
    <w:rsid w:val="00960D7C"/>
    <w:rsid w:val="00960D9D"/>
    <w:rsid w:val="0096162F"/>
    <w:rsid w:val="00961FBA"/>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5AA"/>
    <w:rsid w:val="00966A22"/>
    <w:rsid w:val="00966C03"/>
    <w:rsid w:val="00966C73"/>
    <w:rsid w:val="00966CA5"/>
    <w:rsid w:val="00966D66"/>
    <w:rsid w:val="00966E97"/>
    <w:rsid w:val="00966FC9"/>
    <w:rsid w:val="009670D8"/>
    <w:rsid w:val="009670F0"/>
    <w:rsid w:val="00967687"/>
    <w:rsid w:val="00967DF3"/>
    <w:rsid w:val="009706B5"/>
    <w:rsid w:val="0097082A"/>
    <w:rsid w:val="009713FC"/>
    <w:rsid w:val="00971C88"/>
    <w:rsid w:val="0097245D"/>
    <w:rsid w:val="00972461"/>
    <w:rsid w:val="0097280E"/>
    <w:rsid w:val="00972C66"/>
    <w:rsid w:val="00972E0D"/>
    <w:rsid w:val="00973263"/>
    <w:rsid w:val="0097336C"/>
    <w:rsid w:val="0097346F"/>
    <w:rsid w:val="0097357D"/>
    <w:rsid w:val="0097391B"/>
    <w:rsid w:val="00973E22"/>
    <w:rsid w:val="00974104"/>
    <w:rsid w:val="009742A7"/>
    <w:rsid w:val="009742D3"/>
    <w:rsid w:val="009746C4"/>
    <w:rsid w:val="009750EB"/>
    <w:rsid w:val="00975297"/>
    <w:rsid w:val="00975D22"/>
    <w:rsid w:val="009760ED"/>
    <w:rsid w:val="00976516"/>
    <w:rsid w:val="00976B84"/>
    <w:rsid w:val="00976E1B"/>
    <w:rsid w:val="00976F27"/>
    <w:rsid w:val="0097709A"/>
    <w:rsid w:val="009771E1"/>
    <w:rsid w:val="0097729C"/>
    <w:rsid w:val="009775FF"/>
    <w:rsid w:val="00977BDA"/>
    <w:rsid w:val="00980019"/>
    <w:rsid w:val="00980197"/>
    <w:rsid w:val="009802C4"/>
    <w:rsid w:val="0098035F"/>
    <w:rsid w:val="00980377"/>
    <w:rsid w:val="009804B8"/>
    <w:rsid w:val="00980531"/>
    <w:rsid w:val="00981752"/>
    <w:rsid w:val="00981E75"/>
    <w:rsid w:val="0098205A"/>
    <w:rsid w:val="00982776"/>
    <w:rsid w:val="00982BE9"/>
    <w:rsid w:val="009832C6"/>
    <w:rsid w:val="009835F4"/>
    <w:rsid w:val="0098389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ADC"/>
    <w:rsid w:val="00986BCA"/>
    <w:rsid w:val="00986DBA"/>
    <w:rsid w:val="00986DBC"/>
    <w:rsid w:val="00987288"/>
    <w:rsid w:val="00990639"/>
    <w:rsid w:val="00990C5C"/>
    <w:rsid w:val="00991094"/>
    <w:rsid w:val="0099145E"/>
    <w:rsid w:val="00991830"/>
    <w:rsid w:val="00991AA7"/>
    <w:rsid w:val="00991FAA"/>
    <w:rsid w:val="00992019"/>
    <w:rsid w:val="00992074"/>
    <w:rsid w:val="009924E5"/>
    <w:rsid w:val="009926B7"/>
    <w:rsid w:val="0099274D"/>
    <w:rsid w:val="009939C2"/>
    <w:rsid w:val="00993B1F"/>
    <w:rsid w:val="009943C7"/>
    <w:rsid w:val="009944C0"/>
    <w:rsid w:val="0099491E"/>
    <w:rsid w:val="0099504F"/>
    <w:rsid w:val="009959C3"/>
    <w:rsid w:val="00995D3F"/>
    <w:rsid w:val="00996110"/>
    <w:rsid w:val="0099680B"/>
    <w:rsid w:val="00997077"/>
    <w:rsid w:val="0099718B"/>
    <w:rsid w:val="009971D9"/>
    <w:rsid w:val="0099768E"/>
    <w:rsid w:val="0099784D"/>
    <w:rsid w:val="009979C3"/>
    <w:rsid w:val="00997B31"/>
    <w:rsid w:val="00997E0B"/>
    <w:rsid w:val="00997FE0"/>
    <w:rsid w:val="009A0322"/>
    <w:rsid w:val="009A039A"/>
    <w:rsid w:val="009A088B"/>
    <w:rsid w:val="009A08A0"/>
    <w:rsid w:val="009A0B10"/>
    <w:rsid w:val="009A0B18"/>
    <w:rsid w:val="009A1272"/>
    <w:rsid w:val="009A1703"/>
    <w:rsid w:val="009A1C64"/>
    <w:rsid w:val="009A1D3A"/>
    <w:rsid w:val="009A2332"/>
    <w:rsid w:val="009A2391"/>
    <w:rsid w:val="009A242E"/>
    <w:rsid w:val="009A27D1"/>
    <w:rsid w:val="009A2BEF"/>
    <w:rsid w:val="009A3C36"/>
    <w:rsid w:val="009A421A"/>
    <w:rsid w:val="009A42B4"/>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331"/>
    <w:rsid w:val="009B3661"/>
    <w:rsid w:val="009B37B3"/>
    <w:rsid w:val="009B3F29"/>
    <w:rsid w:val="009B503E"/>
    <w:rsid w:val="009B51BF"/>
    <w:rsid w:val="009B5315"/>
    <w:rsid w:val="009B55E0"/>
    <w:rsid w:val="009B573B"/>
    <w:rsid w:val="009B5A32"/>
    <w:rsid w:val="009B5BF2"/>
    <w:rsid w:val="009B5C2F"/>
    <w:rsid w:val="009B5C7D"/>
    <w:rsid w:val="009B6082"/>
    <w:rsid w:val="009B6250"/>
    <w:rsid w:val="009B6461"/>
    <w:rsid w:val="009B66A0"/>
    <w:rsid w:val="009B691F"/>
    <w:rsid w:val="009B6C95"/>
    <w:rsid w:val="009B6DDD"/>
    <w:rsid w:val="009B7BC1"/>
    <w:rsid w:val="009C0A09"/>
    <w:rsid w:val="009C0F3C"/>
    <w:rsid w:val="009C1111"/>
    <w:rsid w:val="009C15D4"/>
    <w:rsid w:val="009C1686"/>
    <w:rsid w:val="009C1C95"/>
    <w:rsid w:val="009C1ECB"/>
    <w:rsid w:val="009C254F"/>
    <w:rsid w:val="009C28FE"/>
    <w:rsid w:val="009C2A7B"/>
    <w:rsid w:val="009C3240"/>
    <w:rsid w:val="009C3401"/>
    <w:rsid w:val="009C39BC"/>
    <w:rsid w:val="009C3BAB"/>
    <w:rsid w:val="009C3F1D"/>
    <w:rsid w:val="009C4005"/>
    <w:rsid w:val="009C4045"/>
    <w:rsid w:val="009C4064"/>
    <w:rsid w:val="009C48E5"/>
    <w:rsid w:val="009C52E6"/>
    <w:rsid w:val="009C5788"/>
    <w:rsid w:val="009C6171"/>
    <w:rsid w:val="009C6181"/>
    <w:rsid w:val="009C6319"/>
    <w:rsid w:val="009C6477"/>
    <w:rsid w:val="009C66AF"/>
    <w:rsid w:val="009C6867"/>
    <w:rsid w:val="009C6D5E"/>
    <w:rsid w:val="009C76A7"/>
    <w:rsid w:val="009C77E6"/>
    <w:rsid w:val="009C798A"/>
    <w:rsid w:val="009C7C20"/>
    <w:rsid w:val="009C7C69"/>
    <w:rsid w:val="009D1081"/>
    <w:rsid w:val="009D140C"/>
    <w:rsid w:val="009D1607"/>
    <w:rsid w:val="009D17FC"/>
    <w:rsid w:val="009D1D02"/>
    <w:rsid w:val="009D1DAB"/>
    <w:rsid w:val="009D242A"/>
    <w:rsid w:val="009D2499"/>
    <w:rsid w:val="009D2DC4"/>
    <w:rsid w:val="009D31E2"/>
    <w:rsid w:val="009D32E9"/>
    <w:rsid w:val="009D3713"/>
    <w:rsid w:val="009D3BF9"/>
    <w:rsid w:val="009D4A55"/>
    <w:rsid w:val="009D50B1"/>
    <w:rsid w:val="009D5359"/>
    <w:rsid w:val="009D5B05"/>
    <w:rsid w:val="009D5FF5"/>
    <w:rsid w:val="009D742F"/>
    <w:rsid w:val="009D7A84"/>
    <w:rsid w:val="009D7BD8"/>
    <w:rsid w:val="009D7E48"/>
    <w:rsid w:val="009E00EB"/>
    <w:rsid w:val="009E034E"/>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597"/>
    <w:rsid w:val="009E3685"/>
    <w:rsid w:val="009E46AD"/>
    <w:rsid w:val="009E4712"/>
    <w:rsid w:val="009E5663"/>
    <w:rsid w:val="009E5C4B"/>
    <w:rsid w:val="009E60A0"/>
    <w:rsid w:val="009E62B8"/>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4A2E"/>
    <w:rsid w:val="009F4D1C"/>
    <w:rsid w:val="009F548A"/>
    <w:rsid w:val="009F5C48"/>
    <w:rsid w:val="009F5DFD"/>
    <w:rsid w:val="009F602E"/>
    <w:rsid w:val="009F660A"/>
    <w:rsid w:val="009F677A"/>
    <w:rsid w:val="009F6879"/>
    <w:rsid w:val="009F6A6B"/>
    <w:rsid w:val="009F6C71"/>
    <w:rsid w:val="009F7181"/>
    <w:rsid w:val="009F77D2"/>
    <w:rsid w:val="009F7A8C"/>
    <w:rsid w:val="00A0009C"/>
    <w:rsid w:val="00A00509"/>
    <w:rsid w:val="00A00CB0"/>
    <w:rsid w:val="00A01477"/>
    <w:rsid w:val="00A01955"/>
    <w:rsid w:val="00A01DEA"/>
    <w:rsid w:val="00A02A5F"/>
    <w:rsid w:val="00A0323C"/>
    <w:rsid w:val="00A036FF"/>
    <w:rsid w:val="00A03858"/>
    <w:rsid w:val="00A04B10"/>
    <w:rsid w:val="00A04BF0"/>
    <w:rsid w:val="00A04C28"/>
    <w:rsid w:val="00A04EB8"/>
    <w:rsid w:val="00A050E4"/>
    <w:rsid w:val="00A05247"/>
    <w:rsid w:val="00A05478"/>
    <w:rsid w:val="00A059AB"/>
    <w:rsid w:val="00A059CD"/>
    <w:rsid w:val="00A05C78"/>
    <w:rsid w:val="00A05F36"/>
    <w:rsid w:val="00A06041"/>
    <w:rsid w:val="00A061BD"/>
    <w:rsid w:val="00A06EBA"/>
    <w:rsid w:val="00A0763E"/>
    <w:rsid w:val="00A07A56"/>
    <w:rsid w:val="00A07B50"/>
    <w:rsid w:val="00A07FE5"/>
    <w:rsid w:val="00A10920"/>
    <w:rsid w:val="00A1097F"/>
    <w:rsid w:val="00A10EF1"/>
    <w:rsid w:val="00A1120A"/>
    <w:rsid w:val="00A1125F"/>
    <w:rsid w:val="00A11330"/>
    <w:rsid w:val="00A11521"/>
    <w:rsid w:val="00A11621"/>
    <w:rsid w:val="00A11720"/>
    <w:rsid w:val="00A11898"/>
    <w:rsid w:val="00A11D28"/>
    <w:rsid w:val="00A120AC"/>
    <w:rsid w:val="00A12AD3"/>
    <w:rsid w:val="00A12E78"/>
    <w:rsid w:val="00A13269"/>
    <w:rsid w:val="00A1349E"/>
    <w:rsid w:val="00A139D0"/>
    <w:rsid w:val="00A13FFF"/>
    <w:rsid w:val="00A143C2"/>
    <w:rsid w:val="00A14593"/>
    <w:rsid w:val="00A145C5"/>
    <w:rsid w:val="00A1467B"/>
    <w:rsid w:val="00A14B47"/>
    <w:rsid w:val="00A14CB3"/>
    <w:rsid w:val="00A15496"/>
    <w:rsid w:val="00A15822"/>
    <w:rsid w:val="00A1595A"/>
    <w:rsid w:val="00A15C60"/>
    <w:rsid w:val="00A15F42"/>
    <w:rsid w:val="00A16245"/>
    <w:rsid w:val="00A163ED"/>
    <w:rsid w:val="00A1672E"/>
    <w:rsid w:val="00A16DCA"/>
    <w:rsid w:val="00A2045D"/>
    <w:rsid w:val="00A20974"/>
    <w:rsid w:val="00A20A36"/>
    <w:rsid w:val="00A20D84"/>
    <w:rsid w:val="00A210CA"/>
    <w:rsid w:val="00A216D7"/>
    <w:rsid w:val="00A21A78"/>
    <w:rsid w:val="00A22286"/>
    <w:rsid w:val="00A2394F"/>
    <w:rsid w:val="00A24300"/>
    <w:rsid w:val="00A24333"/>
    <w:rsid w:val="00A24A5A"/>
    <w:rsid w:val="00A24BCD"/>
    <w:rsid w:val="00A24CCC"/>
    <w:rsid w:val="00A24D52"/>
    <w:rsid w:val="00A24DC5"/>
    <w:rsid w:val="00A24DDE"/>
    <w:rsid w:val="00A24FC3"/>
    <w:rsid w:val="00A254D2"/>
    <w:rsid w:val="00A257D4"/>
    <w:rsid w:val="00A2585D"/>
    <w:rsid w:val="00A25A54"/>
    <w:rsid w:val="00A25B1D"/>
    <w:rsid w:val="00A25DC0"/>
    <w:rsid w:val="00A26BF6"/>
    <w:rsid w:val="00A26C06"/>
    <w:rsid w:val="00A272DE"/>
    <w:rsid w:val="00A278E2"/>
    <w:rsid w:val="00A27B8A"/>
    <w:rsid w:val="00A27BA2"/>
    <w:rsid w:val="00A27E10"/>
    <w:rsid w:val="00A27F98"/>
    <w:rsid w:val="00A300D8"/>
    <w:rsid w:val="00A3024D"/>
    <w:rsid w:val="00A30945"/>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70"/>
    <w:rsid w:val="00A33DA4"/>
    <w:rsid w:val="00A33F17"/>
    <w:rsid w:val="00A342A4"/>
    <w:rsid w:val="00A34402"/>
    <w:rsid w:val="00A347D5"/>
    <w:rsid w:val="00A34820"/>
    <w:rsid w:val="00A34841"/>
    <w:rsid w:val="00A34EED"/>
    <w:rsid w:val="00A34F87"/>
    <w:rsid w:val="00A350D3"/>
    <w:rsid w:val="00A3548B"/>
    <w:rsid w:val="00A35F64"/>
    <w:rsid w:val="00A36032"/>
    <w:rsid w:val="00A3645B"/>
    <w:rsid w:val="00A36CD8"/>
    <w:rsid w:val="00A36D73"/>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84F"/>
    <w:rsid w:val="00A46E56"/>
    <w:rsid w:val="00A46FB0"/>
    <w:rsid w:val="00A478EE"/>
    <w:rsid w:val="00A5040E"/>
    <w:rsid w:val="00A50A36"/>
    <w:rsid w:val="00A50BC7"/>
    <w:rsid w:val="00A5169E"/>
    <w:rsid w:val="00A517BC"/>
    <w:rsid w:val="00A51854"/>
    <w:rsid w:val="00A51CBB"/>
    <w:rsid w:val="00A5213F"/>
    <w:rsid w:val="00A52264"/>
    <w:rsid w:val="00A524DF"/>
    <w:rsid w:val="00A52752"/>
    <w:rsid w:val="00A527DD"/>
    <w:rsid w:val="00A52933"/>
    <w:rsid w:val="00A5321B"/>
    <w:rsid w:val="00A5367E"/>
    <w:rsid w:val="00A53698"/>
    <w:rsid w:val="00A5395D"/>
    <w:rsid w:val="00A53C62"/>
    <w:rsid w:val="00A53EC6"/>
    <w:rsid w:val="00A54200"/>
    <w:rsid w:val="00A54F9F"/>
    <w:rsid w:val="00A5550D"/>
    <w:rsid w:val="00A5558E"/>
    <w:rsid w:val="00A557EB"/>
    <w:rsid w:val="00A55A13"/>
    <w:rsid w:val="00A55EAE"/>
    <w:rsid w:val="00A55EBE"/>
    <w:rsid w:val="00A5645E"/>
    <w:rsid w:val="00A573DA"/>
    <w:rsid w:val="00A575A9"/>
    <w:rsid w:val="00A57660"/>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090"/>
    <w:rsid w:val="00A6552E"/>
    <w:rsid w:val="00A6579F"/>
    <w:rsid w:val="00A65D02"/>
    <w:rsid w:val="00A65D1B"/>
    <w:rsid w:val="00A65D76"/>
    <w:rsid w:val="00A66506"/>
    <w:rsid w:val="00A66587"/>
    <w:rsid w:val="00A665C8"/>
    <w:rsid w:val="00A66754"/>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1ABC"/>
    <w:rsid w:val="00A71BCC"/>
    <w:rsid w:val="00A71E9E"/>
    <w:rsid w:val="00A72082"/>
    <w:rsid w:val="00A7210B"/>
    <w:rsid w:val="00A7254D"/>
    <w:rsid w:val="00A72939"/>
    <w:rsid w:val="00A72B19"/>
    <w:rsid w:val="00A730E5"/>
    <w:rsid w:val="00A734D8"/>
    <w:rsid w:val="00A7368C"/>
    <w:rsid w:val="00A7373D"/>
    <w:rsid w:val="00A737CC"/>
    <w:rsid w:val="00A73979"/>
    <w:rsid w:val="00A73A48"/>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7D"/>
    <w:rsid w:val="00A817A5"/>
    <w:rsid w:val="00A8195E"/>
    <w:rsid w:val="00A819C9"/>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88"/>
    <w:rsid w:val="00A861D0"/>
    <w:rsid w:val="00A86761"/>
    <w:rsid w:val="00A8684B"/>
    <w:rsid w:val="00A86C36"/>
    <w:rsid w:val="00A86CC9"/>
    <w:rsid w:val="00A86DA5"/>
    <w:rsid w:val="00A87328"/>
    <w:rsid w:val="00A879E1"/>
    <w:rsid w:val="00A87A55"/>
    <w:rsid w:val="00A87AF1"/>
    <w:rsid w:val="00A87C40"/>
    <w:rsid w:val="00A90376"/>
    <w:rsid w:val="00A907F5"/>
    <w:rsid w:val="00A90806"/>
    <w:rsid w:val="00A90EBC"/>
    <w:rsid w:val="00A913B5"/>
    <w:rsid w:val="00A915F8"/>
    <w:rsid w:val="00A91CFC"/>
    <w:rsid w:val="00A91ECD"/>
    <w:rsid w:val="00A920D0"/>
    <w:rsid w:val="00A92206"/>
    <w:rsid w:val="00A92321"/>
    <w:rsid w:val="00A9283D"/>
    <w:rsid w:val="00A92D0E"/>
    <w:rsid w:val="00A92F79"/>
    <w:rsid w:val="00A93085"/>
    <w:rsid w:val="00A93224"/>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2C4"/>
    <w:rsid w:val="00AA2810"/>
    <w:rsid w:val="00AA2B49"/>
    <w:rsid w:val="00AA2FCF"/>
    <w:rsid w:val="00AA3169"/>
    <w:rsid w:val="00AA3218"/>
    <w:rsid w:val="00AA32B1"/>
    <w:rsid w:val="00AA3698"/>
    <w:rsid w:val="00AA3BEC"/>
    <w:rsid w:val="00AA508D"/>
    <w:rsid w:val="00AA5373"/>
    <w:rsid w:val="00AA5BA2"/>
    <w:rsid w:val="00AA5CC9"/>
    <w:rsid w:val="00AA5F59"/>
    <w:rsid w:val="00AA6028"/>
    <w:rsid w:val="00AA61E9"/>
    <w:rsid w:val="00AA6732"/>
    <w:rsid w:val="00AA6799"/>
    <w:rsid w:val="00AA67A6"/>
    <w:rsid w:val="00AA6B79"/>
    <w:rsid w:val="00AA6E08"/>
    <w:rsid w:val="00AA723C"/>
    <w:rsid w:val="00AA748D"/>
    <w:rsid w:val="00AA7AD1"/>
    <w:rsid w:val="00AA7E76"/>
    <w:rsid w:val="00AA7E84"/>
    <w:rsid w:val="00AA7F3E"/>
    <w:rsid w:val="00AB02D0"/>
    <w:rsid w:val="00AB0334"/>
    <w:rsid w:val="00AB0764"/>
    <w:rsid w:val="00AB0A8A"/>
    <w:rsid w:val="00AB124F"/>
    <w:rsid w:val="00AB160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6EB9"/>
    <w:rsid w:val="00AB779B"/>
    <w:rsid w:val="00AC02A2"/>
    <w:rsid w:val="00AC0A78"/>
    <w:rsid w:val="00AC0BF8"/>
    <w:rsid w:val="00AC1972"/>
    <w:rsid w:val="00AC1C91"/>
    <w:rsid w:val="00AC1EE2"/>
    <w:rsid w:val="00AC2046"/>
    <w:rsid w:val="00AC30CD"/>
    <w:rsid w:val="00AC31E0"/>
    <w:rsid w:val="00AC32BB"/>
    <w:rsid w:val="00AC32E1"/>
    <w:rsid w:val="00AC43C1"/>
    <w:rsid w:val="00AC4428"/>
    <w:rsid w:val="00AC44A1"/>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644"/>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58C0"/>
    <w:rsid w:val="00AD61E2"/>
    <w:rsid w:val="00AD62CD"/>
    <w:rsid w:val="00AD63FD"/>
    <w:rsid w:val="00AD66B6"/>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54"/>
    <w:rsid w:val="00AE33D5"/>
    <w:rsid w:val="00AE3712"/>
    <w:rsid w:val="00AE4121"/>
    <w:rsid w:val="00AE42AC"/>
    <w:rsid w:val="00AE461F"/>
    <w:rsid w:val="00AE469B"/>
    <w:rsid w:val="00AE515C"/>
    <w:rsid w:val="00AE56CD"/>
    <w:rsid w:val="00AE59AA"/>
    <w:rsid w:val="00AE5C57"/>
    <w:rsid w:val="00AE629D"/>
    <w:rsid w:val="00AE6A92"/>
    <w:rsid w:val="00AE6E31"/>
    <w:rsid w:val="00AE6F67"/>
    <w:rsid w:val="00AF076F"/>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30"/>
    <w:rsid w:val="00B011D4"/>
    <w:rsid w:val="00B0132F"/>
    <w:rsid w:val="00B0144E"/>
    <w:rsid w:val="00B0157F"/>
    <w:rsid w:val="00B015DB"/>
    <w:rsid w:val="00B01656"/>
    <w:rsid w:val="00B01673"/>
    <w:rsid w:val="00B01691"/>
    <w:rsid w:val="00B0195C"/>
    <w:rsid w:val="00B019CA"/>
    <w:rsid w:val="00B02604"/>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439"/>
    <w:rsid w:val="00B05A89"/>
    <w:rsid w:val="00B060CF"/>
    <w:rsid w:val="00B061FE"/>
    <w:rsid w:val="00B0620A"/>
    <w:rsid w:val="00B0628D"/>
    <w:rsid w:val="00B06744"/>
    <w:rsid w:val="00B06D2B"/>
    <w:rsid w:val="00B06E36"/>
    <w:rsid w:val="00B070E0"/>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BE6"/>
    <w:rsid w:val="00B15F12"/>
    <w:rsid w:val="00B162AB"/>
    <w:rsid w:val="00B164BF"/>
    <w:rsid w:val="00B16703"/>
    <w:rsid w:val="00B16BE8"/>
    <w:rsid w:val="00B171FB"/>
    <w:rsid w:val="00B1741D"/>
    <w:rsid w:val="00B1767A"/>
    <w:rsid w:val="00B17D7F"/>
    <w:rsid w:val="00B207D3"/>
    <w:rsid w:val="00B20A2E"/>
    <w:rsid w:val="00B210F0"/>
    <w:rsid w:val="00B21438"/>
    <w:rsid w:val="00B215AC"/>
    <w:rsid w:val="00B21B30"/>
    <w:rsid w:val="00B22774"/>
    <w:rsid w:val="00B227F0"/>
    <w:rsid w:val="00B2291B"/>
    <w:rsid w:val="00B22987"/>
    <w:rsid w:val="00B22B96"/>
    <w:rsid w:val="00B23E98"/>
    <w:rsid w:val="00B23FDB"/>
    <w:rsid w:val="00B242E0"/>
    <w:rsid w:val="00B24A66"/>
    <w:rsid w:val="00B24E63"/>
    <w:rsid w:val="00B25008"/>
    <w:rsid w:val="00B252E9"/>
    <w:rsid w:val="00B2536D"/>
    <w:rsid w:val="00B25935"/>
    <w:rsid w:val="00B25CA7"/>
    <w:rsid w:val="00B25D1B"/>
    <w:rsid w:val="00B261EA"/>
    <w:rsid w:val="00B26A77"/>
    <w:rsid w:val="00B26B05"/>
    <w:rsid w:val="00B27670"/>
    <w:rsid w:val="00B27AA1"/>
    <w:rsid w:val="00B27F12"/>
    <w:rsid w:val="00B30725"/>
    <w:rsid w:val="00B31154"/>
    <w:rsid w:val="00B31575"/>
    <w:rsid w:val="00B32268"/>
    <w:rsid w:val="00B32769"/>
    <w:rsid w:val="00B32A8C"/>
    <w:rsid w:val="00B32CAD"/>
    <w:rsid w:val="00B32DFA"/>
    <w:rsid w:val="00B334C6"/>
    <w:rsid w:val="00B3362F"/>
    <w:rsid w:val="00B337BD"/>
    <w:rsid w:val="00B33AEA"/>
    <w:rsid w:val="00B33B4D"/>
    <w:rsid w:val="00B34282"/>
    <w:rsid w:val="00B34355"/>
    <w:rsid w:val="00B34756"/>
    <w:rsid w:val="00B35090"/>
    <w:rsid w:val="00B367E6"/>
    <w:rsid w:val="00B3683E"/>
    <w:rsid w:val="00B36C79"/>
    <w:rsid w:val="00B37406"/>
    <w:rsid w:val="00B3742D"/>
    <w:rsid w:val="00B37549"/>
    <w:rsid w:val="00B37EA9"/>
    <w:rsid w:val="00B4002F"/>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11D"/>
    <w:rsid w:val="00B47259"/>
    <w:rsid w:val="00B508EC"/>
    <w:rsid w:val="00B510A5"/>
    <w:rsid w:val="00B51191"/>
    <w:rsid w:val="00B51C7C"/>
    <w:rsid w:val="00B51D50"/>
    <w:rsid w:val="00B51F43"/>
    <w:rsid w:val="00B5239A"/>
    <w:rsid w:val="00B52650"/>
    <w:rsid w:val="00B5283D"/>
    <w:rsid w:val="00B52A3E"/>
    <w:rsid w:val="00B52B79"/>
    <w:rsid w:val="00B52CB7"/>
    <w:rsid w:val="00B52CED"/>
    <w:rsid w:val="00B530F1"/>
    <w:rsid w:val="00B5328F"/>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170"/>
    <w:rsid w:val="00B5732C"/>
    <w:rsid w:val="00B60DCD"/>
    <w:rsid w:val="00B61537"/>
    <w:rsid w:val="00B61549"/>
    <w:rsid w:val="00B6170C"/>
    <w:rsid w:val="00B61845"/>
    <w:rsid w:val="00B61A44"/>
    <w:rsid w:val="00B61E1E"/>
    <w:rsid w:val="00B61F1D"/>
    <w:rsid w:val="00B626AA"/>
    <w:rsid w:val="00B62772"/>
    <w:rsid w:val="00B6379F"/>
    <w:rsid w:val="00B63D89"/>
    <w:rsid w:val="00B63DF3"/>
    <w:rsid w:val="00B6425B"/>
    <w:rsid w:val="00B64378"/>
    <w:rsid w:val="00B649FB"/>
    <w:rsid w:val="00B65060"/>
    <w:rsid w:val="00B65295"/>
    <w:rsid w:val="00B65364"/>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5C7B"/>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5DD"/>
    <w:rsid w:val="00B857B2"/>
    <w:rsid w:val="00B85A4B"/>
    <w:rsid w:val="00B85E0D"/>
    <w:rsid w:val="00B8601E"/>
    <w:rsid w:val="00B8688C"/>
    <w:rsid w:val="00B868C4"/>
    <w:rsid w:val="00B86B49"/>
    <w:rsid w:val="00B871D8"/>
    <w:rsid w:val="00B871E9"/>
    <w:rsid w:val="00B87A06"/>
    <w:rsid w:val="00B87B7E"/>
    <w:rsid w:val="00B87CC9"/>
    <w:rsid w:val="00B87FBE"/>
    <w:rsid w:val="00B907F9"/>
    <w:rsid w:val="00B91570"/>
    <w:rsid w:val="00B9179F"/>
    <w:rsid w:val="00B921F4"/>
    <w:rsid w:val="00B922CD"/>
    <w:rsid w:val="00B92961"/>
    <w:rsid w:val="00B92979"/>
    <w:rsid w:val="00B92B48"/>
    <w:rsid w:val="00B9323D"/>
    <w:rsid w:val="00B932E4"/>
    <w:rsid w:val="00B9350B"/>
    <w:rsid w:val="00B936E1"/>
    <w:rsid w:val="00B9399C"/>
    <w:rsid w:val="00B93A5C"/>
    <w:rsid w:val="00B93B92"/>
    <w:rsid w:val="00B93BC7"/>
    <w:rsid w:val="00B93C09"/>
    <w:rsid w:val="00B93C70"/>
    <w:rsid w:val="00B93CCC"/>
    <w:rsid w:val="00B93D3F"/>
    <w:rsid w:val="00B93DCC"/>
    <w:rsid w:val="00B93DF0"/>
    <w:rsid w:val="00B949F6"/>
    <w:rsid w:val="00B94A71"/>
    <w:rsid w:val="00B950C8"/>
    <w:rsid w:val="00B951CB"/>
    <w:rsid w:val="00B95570"/>
    <w:rsid w:val="00B95645"/>
    <w:rsid w:val="00B95801"/>
    <w:rsid w:val="00B9589F"/>
    <w:rsid w:val="00B96337"/>
    <w:rsid w:val="00B9655A"/>
    <w:rsid w:val="00B96630"/>
    <w:rsid w:val="00B9681E"/>
    <w:rsid w:val="00B96E3A"/>
    <w:rsid w:val="00B973C8"/>
    <w:rsid w:val="00B977B8"/>
    <w:rsid w:val="00B97A84"/>
    <w:rsid w:val="00BA07B5"/>
    <w:rsid w:val="00BA0A44"/>
    <w:rsid w:val="00BA0B64"/>
    <w:rsid w:val="00BA1513"/>
    <w:rsid w:val="00BA164E"/>
    <w:rsid w:val="00BA1CA9"/>
    <w:rsid w:val="00BA1EC4"/>
    <w:rsid w:val="00BA236E"/>
    <w:rsid w:val="00BA31ED"/>
    <w:rsid w:val="00BA3614"/>
    <w:rsid w:val="00BA3A5A"/>
    <w:rsid w:val="00BA3DA2"/>
    <w:rsid w:val="00BA4CB6"/>
    <w:rsid w:val="00BA53F8"/>
    <w:rsid w:val="00BA58E1"/>
    <w:rsid w:val="00BA58E6"/>
    <w:rsid w:val="00BA5B51"/>
    <w:rsid w:val="00BA5D06"/>
    <w:rsid w:val="00BA5EEF"/>
    <w:rsid w:val="00BA60ED"/>
    <w:rsid w:val="00BA63AD"/>
    <w:rsid w:val="00BA6A86"/>
    <w:rsid w:val="00BA6DA4"/>
    <w:rsid w:val="00BA726E"/>
    <w:rsid w:val="00BA758E"/>
    <w:rsid w:val="00BA7890"/>
    <w:rsid w:val="00BB03A7"/>
    <w:rsid w:val="00BB0A21"/>
    <w:rsid w:val="00BB0AE9"/>
    <w:rsid w:val="00BB143D"/>
    <w:rsid w:val="00BB15AF"/>
    <w:rsid w:val="00BB1B0B"/>
    <w:rsid w:val="00BB223C"/>
    <w:rsid w:val="00BB2821"/>
    <w:rsid w:val="00BB2D51"/>
    <w:rsid w:val="00BB2D67"/>
    <w:rsid w:val="00BB3200"/>
    <w:rsid w:val="00BB3240"/>
    <w:rsid w:val="00BB3853"/>
    <w:rsid w:val="00BB3B42"/>
    <w:rsid w:val="00BB43E8"/>
    <w:rsid w:val="00BB446E"/>
    <w:rsid w:val="00BB467E"/>
    <w:rsid w:val="00BB4A5A"/>
    <w:rsid w:val="00BB4E13"/>
    <w:rsid w:val="00BB4E6F"/>
    <w:rsid w:val="00BB512B"/>
    <w:rsid w:val="00BB6523"/>
    <w:rsid w:val="00BB661F"/>
    <w:rsid w:val="00BB68BB"/>
    <w:rsid w:val="00BB69D1"/>
    <w:rsid w:val="00BB6ED2"/>
    <w:rsid w:val="00BB7387"/>
    <w:rsid w:val="00BB7572"/>
    <w:rsid w:val="00BB7AE6"/>
    <w:rsid w:val="00BB7D29"/>
    <w:rsid w:val="00BB7D42"/>
    <w:rsid w:val="00BC09D9"/>
    <w:rsid w:val="00BC0A95"/>
    <w:rsid w:val="00BC1148"/>
    <w:rsid w:val="00BC19BA"/>
    <w:rsid w:val="00BC1C02"/>
    <w:rsid w:val="00BC1CF2"/>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05B"/>
    <w:rsid w:val="00BD021B"/>
    <w:rsid w:val="00BD0422"/>
    <w:rsid w:val="00BD046D"/>
    <w:rsid w:val="00BD0562"/>
    <w:rsid w:val="00BD0AC6"/>
    <w:rsid w:val="00BD0B21"/>
    <w:rsid w:val="00BD0C0A"/>
    <w:rsid w:val="00BD0EB0"/>
    <w:rsid w:val="00BD122B"/>
    <w:rsid w:val="00BD12D6"/>
    <w:rsid w:val="00BD195B"/>
    <w:rsid w:val="00BD19EA"/>
    <w:rsid w:val="00BD1C6B"/>
    <w:rsid w:val="00BD1DCF"/>
    <w:rsid w:val="00BD224D"/>
    <w:rsid w:val="00BD2336"/>
    <w:rsid w:val="00BD28D2"/>
    <w:rsid w:val="00BD2C0A"/>
    <w:rsid w:val="00BD3551"/>
    <w:rsid w:val="00BD39C2"/>
    <w:rsid w:val="00BD39F9"/>
    <w:rsid w:val="00BD44F1"/>
    <w:rsid w:val="00BD4648"/>
    <w:rsid w:val="00BD4731"/>
    <w:rsid w:val="00BD4764"/>
    <w:rsid w:val="00BD4BE0"/>
    <w:rsid w:val="00BD4DFD"/>
    <w:rsid w:val="00BD4F5D"/>
    <w:rsid w:val="00BD5B4B"/>
    <w:rsid w:val="00BD6131"/>
    <w:rsid w:val="00BD6597"/>
    <w:rsid w:val="00BD6740"/>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982"/>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E7AA3"/>
    <w:rsid w:val="00BF0A87"/>
    <w:rsid w:val="00BF0DB7"/>
    <w:rsid w:val="00BF15D0"/>
    <w:rsid w:val="00BF19EB"/>
    <w:rsid w:val="00BF1DC9"/>
    <w:rsid w:val="00BF2019"/>
    <w:rsid w:val="00BF22CB"/>
    <w:rsid w:val="00BF2CAE"/>
    <w:rsid w:val="00BF2CC4"/>
    <w:rsid w:val="00BF33FB"/>
    <w:rsid w:val="00BF3663"/>
    <w:rsid w:val="00BF3C40"/>
    <w:rsid w:val="00BF3C97"/>
    <w:rsid w:val="00BF3CFF"/>
    <w:rsid w:val="00BF3D27"/>
    <w:rsid w:val="00BF404A"/>
    <w:rsid w:val="00BF4494"/>
    <w:rsid w:val="00BF4579"/>
    <w:rsid w:val="00BF47D0"/>
    <w:rsid w:val="00BF499D"/>
    <w:rsid w:val="00BF4B28"/>
    <w:rsid w:val="00BF4C5C"/>
    <w:rsid w:val="00BF57BF"/>
    <w:rsid w:val="00BF5984"/>
    <w:rsid w:val="00BF5E82"/>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3A4C"/>
    <w:rsid w:val="00C04F84"/>
    <w:rsid w:val="00C054DB"/>
    <w:rsid w:val="00C05838"/>
    <w:rsid w:val="00C05CA6"/>
    <w:rsid w:val="00C06119"/>
    <w:rsid w:val="00C06D81"/>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1DC"/>
    <w:rsid w:val="00C13671"/>
    <w:rsid w:val="00C145E4"/>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7AB"/>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9B0"/>
    <w:rsid w:val="00C24C52"/>
    <w:rsid w:val="00C25194"/>
    <w:rsid w:val="00C2540C"/>
    <w:rsid w:val="00C25496"/>
    <w:rsid w:val="00C25497"/>
    <w:rsid w:val="00C25C8B"/>
    <w:rsid w:val="00C26655"/>
    <w:rsid w:val="00C26938"/>
    <w:rsid w:val="00C272BC"/>
    <w:rsid w:val="00C27F93"/>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026"/>
    <w:rsid w:val="00C3758D"/>
    <w:rsid w:val="00C3771A"/>
    <w:rsid w:val="00C37A35"/>
    <w:rsid w:val="00C37E9B"/>
    <w:rsid w:val="00C4045B"/>
    <w:rsid w:val="00C408F9"/>
    <w:rsid w:val="00C40CD8"/>
    <w:rsid w:val="00C410C6"/>
    <w:rsid w:val="00C41271"/>
    <w:rsid w:val="00C414DE"/>
    <w:rsid w:val="00C415E0"/>
    <w:rsid w:val="00C419C5"/>
    <w:rsid w:val="00C422E3"/>
    <w:rsid w:val="00C423CB"/>
    <w:rsid w:val="00C423F4"/>
    <w:rsid w:val="00C42490"/>
    <w:rsid w:val="00C427B7"/>
    <w:rsid w:val="00C4280D"/>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24E"/>
    <w:rsid w:val="00C518F3"/>
    <w:rsid w:val="00C51912"/>
    <w:rsid w:val="00C52D6D"/>
    <w:rsid w:val="00C533AF"/>
    <w:rsid w:val="00C54119"/>
    <w:rsid w:val="00C54618"/>
    <w:rsid w:val="00C54B0F"/>
    <w:rsid w:val="00C556B7"/>
    <w:rsid w:val="00C5586D"/>
    <w:rsid w:val="00C5594F"/>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7E5"/>
    <w:rsid w:val="00C65867"/>
    <w:rsid w:val="00C662C1"/>
    <w:rsid w:val="00C66558"/>
    <w:rsid w:val="00C66686"/>
    <w:rsid w:val="00C66C33"/>
    <w:rsid w:val="00C67714"/>
    <w:rsid w:val="00C67ABB"/>
    <w:rsid w:val="00C70004"/>
    <w:rsid w:val="00C70026"/>
    <w:rsid w:val="00C70097"/>
    <w:rsid w:val="00C700AB"/>
    <w:rsid w:val="00C702AC"/>
    <w:rsid w:val="00C70FF5"/>
    <w:rsid w:val="00C71382"/>
    <w:rsid w:val="00C71586"/>
    <w:rsid w:val="00C7159A"/>
    <w:rsid w:val="00C7164D"/>
    <w:rsid w:val="00C717C4"/>
    <w:rsid w:val="00C7186D"/>
    <w:rsid w:val="00C7210E"/>
    <w:rsid w:val="00C724AB"/>
    <w:rsid w:val="00C73117"/>
    <w:rsid w:val="00C735F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40"/>
    <w:rsid w:val="00C90EB6"/>
    <w:rsid w:val="00C90F6F"/>
    <w:rsid w:val="00C9103B"/>
    <w:rsid w:val="00C9121B"/>
    <w:rsid w:val="00C9122E"/>
    <w:rsid w:val="00C91E8D"/>
    <w:rsid w:val="00C92F49"/>
    <w:rsid w:val="00C932DF"/>
    <w:rsid w:val="00C93F94"/>
    <w:rsid w:val="00C940D8"/>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01B"/>
    <w:rsid w:val="00CA41EF"/>
    <w:rsid w:val="00CA4BBA"/>
    <w:rsid w:val="00CA4D52"/>
    <w:rsid w:val="00CA4F83"/>
    <w:rsid w:val="00CA526C"/>
    <w:rsid w:val="00CA56B2"/>
    <w:rsid w:val="00CA5A54"/>
    <w:rsid w:val="00CA5A6B"/>
    <w:rsid w:val="00CA5CE8"/>
    <w:rsid w:val="00CA61B4"/>
    <w:rsid w:val="00CA6699"/>
    <w:rsid w:val="00CA6A61"/>
    <w:rsid w:val="00CA6C08"/>
    <w:rsid w:val="00CA7416"/>
    <w:rsid w:val="00CA7978"/>
    <w:rsid w:val="00CA7FE9"/>
    <w:rsid w:val="00CB0029"/>
    <w:rsid w:val="00CB0F33"/>
    <w:rsid w:val="00CB1165"/>
    <w:rsid w:val="00CB144C"/>
    <w:rsid w:val="00CB16F5"/>
    <w:rsid w:val="00CB1896"/>
    <w:rsid w:val="00CB1F95"/>
    <w:rsid w:val="00CB2E3B"/>
    <w:rsid w:val="00CB322E"/>
    <w:rsid w:val="00CB3563"/>
    <w:rsid w:val="00CB3BED"/>
    <w:rsid w:val="00CB3F2E"/>
    <w:rsid w:val="00CB40F0"/>
    <w:rsid w:val="00CB4338"/>
    <w:rsid w:val="00CB43BD"/>
    <w:rsid w:val="00CB44E9"/>
    <w:rsid w:val="00CB4F79"/>
    <w:rsid w:val="00CB528E"/>
    <w:rsid w:val="00CB54ED"/>
    <w:rsid w:val="00CB57DD"/>
    <w:rsid w:val="00CB595F"/>
    <w:rsid w:val="00CB645A"/>
    <w:rsid w:val="00CB6B23"/>
    <w:rsid w:val="00CB6DD1"/>
    <w:rsid w:val="00CB6E85"/>
    <w:rsid w:val="00CB6EAB"/>
    <w:rsid w:val="00CB77CE"/>
    <w:rsid w:val="00CB77E0"/>
    <w:rsid w:val="00CB7F1C"/>
    <w:rsid w:val="00CC0E05"/>
    <w:rsid w:val="00CC11FD"/>
    <w:rsid w:val="00CC13A2"/>
    <w:rsid w:val="00CC18D7"/>
    <w:rsid w:val="00CC2019"/>
    <w:rsid w:val="00CC20C6"/>
    <w:rsid w:val="00CC2641"/>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0C2F"/>
    <w:rsid w:val="00CD19D1"/>
    <w:rsid w:val="00CD2061"/>
    <w:rsid w:val="00CD229D"/>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4D4C"/>
    <w:rsid w:val="00CD539C"/>
    <w:rsid w:val="00CD5654"/>
    <w:rsid w:val="00CD5B83"/>
    <w:rsid w:val="00CD60E4"/>
    <w:rsid w:val="00CD64F7"/>
    <w:rsid w:val="00CD666B"/>
    <w:rsid w:val="00CD748F"/>
    <w:rsid w:val="00CD7749"/>
    <w:rsid w:val="00CD7754"/>
    <w:rsid w:val="00CE0CCC"/>
    <w:rsid w:val="00CE1DEB"/>
    <w:rsid w:val="00CE2815"/>
    <w:rsid w:val="00CE2C37"/>
    <w:rsid w:val="00CE2E0B"/>
    <w:rsid w:val="00CE3357"/>
    <w:rsid w:val="00CE360E"/>
    <w:rsid w:val="00CE3911"/>
    <w:rsid w:val="00CE3BE1"/>
    <w:rsid w:val="00CE3F13"/>
    <w:rsid w:val="00CE3F46"/>
    <w:rsid w:val="00CE4029"/>
    <w:rsid w:val="00CE4045"/>
    <w:rsid w:val="00CE4061"/>
    <w:rsid w:val="00CE46EB"/>
    <w:rsid w:val="00CE4A43"/>
    <w:rsid w:val="00CE5EEF"/>
    <w:rsid w:val="00CE664A"/>
    <w:rsid w:val="00CE6726"/>
    <w:rsid w:val="00CE6A29"/>
    <w:rsid w:val="00CE70C3"/>
    <w:rsid w:val="00CE7699"/>
    <w:rsid w:val="00CE7821"/>
    <w:rsid w:val="00CE7BC7"/>
    <w:rsid w:val="00CE7E7F"/>
    <w:rsid w:val="00CF0469"/>
    <w:rsid w:val="00CF05E9"/>
    <w:rsid w:val="00CF0E3F"/>
    <w:rsid w:val="00CF1007"/>
    <w:rsid w:val="00CF1695"/>
    <w:rsid w:val="00CF1725"/>
    <w:rsid w:val="00CF1829"/>
    <w:rsid w:val="00CF1C4A"/>
    <w:rsid w:val="00CF1E5D"/>
    <w:rsid w:val="00CF2135"/>
    <w:rsid w:val="00CF25A8"/>
    <w:rsid w:val="00CF2F56"/>
    <w:rsid w:val="00CF30CD"/>
    <w:rsid w:val="00CF32D6"/>
    <w:rsid w:val="00CF3398"/>
    <w:rsid w:val="00CF35C4"/>
    <w:rsid w:val="00CF3D8C"/>
    <w:rsid w:val="00CF4226"/>
    <w:rsid w:val="00CF4287"/>
    <w:rsid w:val="00CF44D3"/>
    <w:rsid w:val="00CF459D"/>
    <w:rsid w:val="00CF4B65"/>
    <w:rsid w:val="00CF4C00"/>
    <w:rsid w:val="00CF566C"/>
    <w:rsid w:val="00CF5E4B"/>
    <w:rsid w:val="00CF5F78"/>
    <w:rsid w:val="00CF5FCE"/>
    <w:rsid w:val="00CF675E"/>
    <w:rsid w:val="00CF6BFC"/>
    <w:rsid w:val="00CF774D"/>
    <w:rsid w:val="00D0060F"/>
    <w:rsid w:val="00D00A9D"/>
    <w:rsid w:val="00D00F2E"/>
    <w:rsid w:val="00D0110A"/>
    <w:rsid w:val="00D01141"/>
    <w:rsid w:val="00D011D4"/>
    <w:rsid w:val="00D016E4"/>
    <w:rsid w:val="00D01A7D"/>
    <w:rsid w:val="00D01C7F"/>
    <w:rsid w:val="00D01D7E"/>
    <w:rsid w:val="00D01E54"/>
    <w:rsid w:val="00D01F8E"/>
    <w:rsid w:val="00D01FED"/>
    <w:rsid w:val="00D0216D"/>
    <w:rsid w:val="00D02538"/>
    <w:rsid w:val="00D02882"/>
    <w:rsid w:val="00D028F1"/>
    <w:rsid w:val="00D02C35"/>
    <w:rsid w:val="00D02DE9"/>
    <w:rsid w:val="00D02F83"/>
    <w:rsid w:val="00D03171"/>
    <w:rsid w:val="00D03B5C"/>
    <w:rsid w:val="00D043A8"/>
    <w:rsid w:val="00D043FD"/>
    <w:rsid w:val="00D0483B"/>
    <w:rsid w:val="00D04B85"/>
    <w:rsid w:val="00D04E1E"/>
    <w:rsid w:val="00D04F5D"/>
    <w:rsid w:val="00D05037"/>
    <w:rsid w:val="00D05161"/>
    <w:rsid w:val="00D0598D"/>
    <w:rsid w:val="00D05B88"/>
    <w:rsid w:val="00D05C5E"/>
    <w:rsid w:val="00D05D34"/>
    <w:rsid w:val="00D0669B"/>
    <w:rsid w:val="00D06D0D"/>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06B"/>
    <w:rsid w:val="00D12A00"/>
    <w:rsid w:val="00D12F0A"/>
    <w:rsid w:val="00D13178"/>
    <w:rsid w:val="00D13291"/>
    <w:rsid w:val="00D13790"/>
    <w:rsid w:val="00D13E6E"/>
    <w:rsid w:val="00D1436A"/>
    <w:rsid w:val="00D1449F"/>
    <w:rsid w:val="00D1476A"/>
    <w:rsid w:val="00D14901"/>
    <w:rsid w:val="00D14A9A"/>
    <w:rsid w:val="00D14D56"/>
    <w:rsid w:val="00D14FBE"/>
    <w:rsid w:val="00D156A6"/>
    <w:rsid w:val="00D156C2"/>
    <w:rsid w:val="00D15A48"/>
    <w:rsid w:val="00D1618F"/>
    <w:rsid w:val="00D161FF"/>
    <w:rsid w:val="00D16695"/>
    <w:rsid w:val="00D17196"/>
    <w:rsid w:val="00D17359"/>
    <w:rsid w:val="00D1739E"/>
    <w:rsid w:val="00D1777F"/>
    <w:rsid w:val="00D17819"/>
    <w:rsid w:val="00D1787D"/>
    <w:rsid w:val="00D17CF0"/>
    <w:rsid w:val="00D17D0F"/>
    <w:rsid w:val="00D17E19"/>
    <w:rsid w:val="00D20034"/>
    <w:rsid w:val="00D2021E"/>
    <w:rsid w:val="00D2025A"/>
    <w:rsid w:val="00D2033C"/>
    <w:rsid w:val="00D204BA"/>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EA4"/>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6E9C"/>
    <w:rsid w:val="00D370EC"/>
    <w:rsid w:val="00D371E4"/>
    <w:rsid w:val="00D3737D"/>
    <w:rsid w:val="00D3767A"/>
    <w:rsid w:val="00D379C6"/>
    <w:rsid w:val="00D37B0F"/>
    <w:rsid w:val="00D400BE"/>
    <w:rsid w:val="00D40223"/>
    <w:rsid w:val="00D40265"/>
    <w:rsid w:val="00D40990"/>
    <w:rsid w:val="00D40F5D"/>
    <w:rsid w:val="00D40FF1"/>
    <w:rsid w:val="00D41621"/>
    <w:rsid w:val="00D417AF"/>
    <w:rsid w:val="00D41949"/>
    <w:rsid w:val="00D41EED"/>
    <w:rsid w:val="00D4292D"/>
    <w:rsid w:val="00D4303F"/>
    <w:rsid w:val="00D43436"/>
    <w:rsid w:val="00D435EC"/>
    <w:rsid w:val="00D44385"/>
    <w:rsid w:val="00D44553"/>
    <w:rsid w:val="00D44591"/>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B10"/>
    <w:rsid w:val="00D50DB0"/>
    <w:rsid w:val="00D510A6"/>
    <w:rsid w:val="00D518AF"/>
    <w:rsid w:val="00D51A83"/>
    <w:rsid w:val="00D521BB"/>
    <w:rsid w:val="00D5306D"/>
    <w:rsid w:val="00D5318C"/>
    <w:rsid w:val="00D531BD"/>
    <w:rsid w:val="00D53542"/>
    <w:rsid w:val="00D53647"/>
    <w:rsid w:val="00D53659"/>
    <w:rsid w:val="00D53A70"/>
    <w:rsid w:val="00D54181"/>
    <w:rsid w:val="00D55014"/>
    <w:rsid w:val="00D553F0"/>
    <w:rsid w:val="00D55ADA"/>
    <w:rsid w:val="00D55E62"/>
    <w:rsid w:val="00D561CB"/>
    <w:rsid w:val="00D5628D"/>
    <w:rsid w:val="00D56304"/>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1E76"/>
    <w:rsid w:val="00D62230"/>
    <w:rsid w:val="00D6245D"/>
    <w:rsid w:val="00D6250D"/>
    <w:rsid w:val="00D62560"/>
    <w:rsid w:val="00D627F8"/>
    <w:rsid w:val="00D62D71"/>
    <w:rsid w:val="00D63097"/>
    <w:rsid w:val="00D63D3B"/>
    <w:rsid w:val="00D63DAE"/>
    <w:rsid w:val="00D64858"/>
    <w:rsid w:val="00D649F7"/>
    <w:rsid w:val="00D658E4"/>
    <w:rsid w:val="00D6593A"/>
    <w:rsid w:val="00D662D9"/>
    <w:rsid w:val="00D6721F"/>
    <w:rsid w:val="00D67253"/>
    <w:rsid w:val="00D679DD"/>
    <w:rsid w:val="00D679E6"/>
    <w:rsid w:val="00D67D1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46A"/>
    <w:rsid w:val="00D7694F"/>
    <w:rsid w:val="00D770B8"/>
    <w:rsid w:val="00D777D7"/>
    <w:rsid w:val="00D77B0C"/>
    <w:rsid w:val="00D80889"/>
    <w:rsid w:val="00D80AEC"/>
    <w:rsid w:val="00D819DC"/>
    <w:rsid w:val="00D82099"/>
    <w:rsid w:val="00D827CB"/>
    <w:rsid w:val="00D8298B"/>
    <w:rsid w:val="00D82A6B"/>
    <w:rsid w:val="00D82FE9"/>
    <w:rsid w:val="00D83164"/>
    <w:rsid w:val="00D8394E"/>
    <w:rsid w:val="00D83A0A"/>
    <w:rsid w:val="00D83BD3"/>
    <w:rsid w:val="00D83D3F"/>
    <w:rsid w:val="00D843AC"/>
    <w:rsid w:val="00D849CA"/>
    <w:rsid w:val="00D84BFD"/>
    <w:rsid w:val="00D84E2D"/>
    <w:rsid w:val="00D85083"/>
    <w:rsid w:val="00D850EE"/>
    <w:rsid w:val="00D85837"/>
    <w:rsid w:val="00D8599B"/>
    <w:rsid w:val="00D85B2D"/>
    <w:rsid w:val="00D8636A"/>
    <w:rsid w:val="00D8657E"/>
    <w:rsid w:val="00D86979"/>
    <w:rsid w:val="00D86C94"/>
    <w:rsid w:val="00D87481"/>
    <w:rsid w:val="00D8782B"/>
    <w:rsid w:val="00D8787B"/>
    <w:rsid w:val="00D87B02"/>
    <w:rsid w:val="00D87B4E"/>
    <w:rsid w:val="00D87F81"/>
    <w:rsid w:val="00D900C7"/>
    <w:rsid w:val="00D900FD"/>
    <w:rsid w:val="00D90190"/>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52"/>
    <w:rsid w:val="00D96883"/>
    <w:rsid w:val="00D968E3"/>
    <w:rsid w:val="00D97786"/>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3E4F"/>
    <w:rsid w:val="00DA4085"/>
    <w:rsid w:val="00DA4870"/>
    <w:rsid w:val="00DA48B6"/>
    <w:rsid w:val="00DA4AF7"/>
    <w:rsid w:val="00DA4B78"/>
    <w:rsid w:val="00DA610D"/>
    <w:rsid w:val="00DA6775"/>
    <w:rsid w:val="00DA6B41"/>
    <w:rsid w:val="00DA6D37"/>
    <w:rsid w:val="00DA6E87"/>
    <w:rsid w:val="00DA7106"/>
    <w:rsid w:val="00DA774E"/>
    <w:rsid w:val="00DA7A24"/>
    <w:rsid w:val="00DA7F76"/>
    <w:rsid w:val="00DB0646"/>
    <w:rsid w:val="00DB0805"/>
    <w:rsid w:val="00DB085E"/>
    <w:rsid w:val="00DB0D7F"/>
    <w:rsid w:val="00DB1095"/>
    <w:rsid w:val="00DB1173"/>
    <w:rsid w:val="00DB1184"/>
    <w:rsid w:val="00DB148E"/>
    <w:rsid w:val="00DB1B30"/>
    <w:rsid w:val="00DB253A"/>
    <w:rsid w:val="00DB2600"/>
    <w:rsid w:val="00DB2C7B"/>
    <w:rsid w:val="00DB317F"/>
    <w:rsid w:val="00DB3439"/>
    <w:rsid w:val="00DB3540"/>
    <w:rsid w:val="00DB37B7"/>
    <w:rsid w:val="00DB411B"/>
    <w:rsid w:val="00DB4D5B"/>
    <w:rsid w:val="00DB4E0B"/>
    <w:rsid w:val="00DB538D"/>
    <w:rsid w:val="00DB53BB"/>
    <w:rsid w:val="00DB542C"/>
    <w:rsid w:val="00DB5997"/>
    <w:rsid w:val="00DB5C2E"/>
    <w:rsid w:val="00DB5FD7"/>
    <w:rsid w:val="00DB6455"/>
    <w:rsid w:val="00DB65FF"/>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26A"/>
    <w:rsid w:val="00DC33FB"/>
    <w:rsid w:val="00DC3B7F"/>
    <w:rsid w:val="00DC3E3B"/>
    <w:rsid w:val="00DC4661"/>
    <w:rsid w:val="00DC4FBB"/>
    <w:rsid w:val="00DC5763"/>
    <w:rsid w:val="00DC57A8"/>
    <w:rsid w:val="00DC5AB9"/>
    <w:rsid w:val="00DC6108"/>
    <w:rsid w:val="00DC697D"/>
    <w:rsid w:val="00DC6A0F"/>
    <w:rsid w:val="00DC70FF"/>
    <w:rsid w:val="00DC713D"/>
    <w:rsid w:val="00DC7284"/>
    <w:rsid w:val="00DC76C2"/>
    <w:rsid w:val="00DC7A60"/>
    <w:rsid w:val="00DC7B9A"/>
    <w:rsid w:val="00DD087D"/>
    <w:rsid w:val="00DD0EF7"/>
    <w:rsid w:val="00DD0F1F"/>
    <w:rsid w:val="00DD1190"/>
    <w:rsid w:val="00DD12B5"/>
    <w:rsid w:val="00DD17D6"/>
    <w:rsid w:val="00DD1B98"/>
    <w:rsid w:val="00DD1FF7"/>
    <w:rsid w:val="00DD2069"/>
    <w:rsid w:val="00DD20DA"/>
    <w:rsid w:val="00DD3DE2"/>
    <w:rsid w:val="00DD42BF"/>
    <w:rsid w:val="00DD4D80"/>
    <w:rsid w:val="00DD4D84"/>
    <w:rsid w:val="00DD5325"/>
    <w:rsid w:val="00DD5AF1"/>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2996"/>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0CAF"/>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0AD6"/>
    <w:rsid w:val="00E00BA4"/>
    <w:rsid w:val="00E012CC"/>
    <w:rsid w:val="00E01483"/>
    <w:rsid w:val="00E01992"/>
    <w:rsid w:val="00E01AB6"/>
    <w:rsid w:val="00E01D27"/>
    <w:rsid w:val="00E0222C"/>
    <w:rsid w:val="00E027CE"/>
    <w:rsid w:val="00E0294D"/>
    <w:rsid w:val="00E02CC9"/>
    <w:rsid w:val="00E02D63"/>
    <w:rsid w:val="00E02E74"/>
    <w:rsid w:val="00E03031"/>
    <w:rsid w:val="00E03242"/>
    <w:rsid w:val="00E035C5"/>
    <w:rsid w:val="00E0373E"/>
    <w:rsid w:val="00E03BB9"/>
    <w:rsid w:val="00E0499F"/>
    <w:rsid w:val="00E04C47"/>
    <w:rsid w:val="00E04F05"/>
    <w:rsid w:val="00E0517B"/>
    <w:rsid w:val="00E055FF"/>
    <w:rsid w:val="00E0561D"/>
    <w:rsid w:val="00E05696"/>
    <w:rsid w:val="00E05C1C"/>
    <w:rsid w:val="00E06263"/>
    <w:rsid w:val="00E06584"/>
    <w:rsid w:val="00E06BBD"/>
    <w:rsid w:val="00E07019"/>
    <w:rsid w:val="00E07059"/>
    <w:rsid w:val="00E0756B"/>
    <w:rsid w:val="00E07587"/>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C5E"/>
    <w:rsid w:val="00E15F96"/>
    <w:rsid w:val="00E16359"/>
    <w:rsid w:val="00E163B7"/>
    <w:rsid w:val="00E168BB"/>
    <w:rsid w:val="00E16B40"/>
    <w:rsid w:val="00E16DED"/>
    <w:rsid w:val="00E16F2C"/>
    <w:rsid w:val="00E172D2"/>
    <w:rsid w:val="00E175F8"/>
    <w:rsid w:val="00E1787D"/>
    <w:rsid w:val="00E20310"/>
    <w:rsid w:val="00E2036A"/>
    <w:rsid w:val="00E20F34"/>
    <w:rsid w:val="00E2164D"/>
    <w:rsid w:val="00E21F0F"/>
    <w:rsid w:val="00E22364"/>
    <w:rsid w:val="00E22A59"/>
    <w:rsid w:val="00E23600"/>
    <w:rsid w:val="00E236A4"/>
    <w:rsid w:val="00E23D48"/>
    <w:rsid w:val="00E24862"/>
    <w:rsid w:val="00E24C03"/>
    <w:rsid w:val="00E250E5"/>
    <w:rsid w:val="00E252FD"/>
    <w:rsid w:val="00E256A2"/>
    <w:rsid w:val="00E256EF"/>
    <w:rsid w:val="00E25905"/>
    <w:rsid w:val="00E25B1F"/>
    <w:rsid w:val="00E25E60"/>
    <w:rsid w:val="00E26448"/>
    <w:rsid w:val="00E26C7B"/>
    <w:rsid w:val="00E26D07"/>
    <w:rsid w:val="00E2739B"/>
    <w:rsid w:val="00E27906"/>
    <w:rsid w:val="00E27F01"/>
    <w:rsid w:val="00E27F95"/>
    <w:rsid w:val="00E27FD4"/>
    <w:rsid w:val="00E30012"/>
    <w:rsid w:val="00E30799"/>
    <w:rsid w:val="00E30A21"/>
    <w:rsid w:val="00E313F0"/>
    <w:rsid w:val="00E3146C"/>
    <w:rsid w:val="00E314A4"/>
    <w:rsid w:val="00E323BA"/>
    <w:rsid w:val="00E323E4"/>
    <w:rsid w:val="00E32638"/>
    <w:rsid w:val="00E326C3"/>
    <w:rsid w:val="00E3271C"/>
    <w:rsid w:val="00E32B19"/>
    <w:rsid w:val="00E32F06"/>
    <w:rsid w:val="00E3331C"/>
    <w:rsid w:val="00E33510"/>
    <w:rsid w:val="00E3356C"/>
    <w:rsid w:val="00E33896"/>
    <w:rsid w:val="00E33AEE"/>
    <w:rsid w:val="00E33E72"/>
    <w:rsid w:val="00E3449F"/>
    <w:rsid w:val="00E34B86"/>
    <w:rsid w:val="00E34F9B"/>
    <w:rsid w:val="00E35196"/>
    <w:rsid w:val="00E35576"/>
    <w:rsid w:val="00E355BA"/>
    <w:rsid w:val="00E355D6"/>
    <w:rsid w:val="00E35612"/>
    <w:rsid w:val="00E35F05"/>
    <w:rsid w:val="00E36196"/>
    <w:rsid w:val="00E3694D"/>
    <w:rsid w:val="00E36C98"/>
    <w:rsid w:val="00E36E59"/>
    <w:rsid w:val="00E36F57"/>
    <w:rsid w:val="00E36FC8"/>
    <w:rsid w:val="00E371A7"/>
    <w:rsid w:val="00E373AF"/>
    <w:rsid w:val="00E37F9E"/>
    <w:rsid w:val="00E4017A"/>
    <w:rsid w:val="00E40BBE"/>
    <w:rsid w:val="00E415AA"/>
    <w:rsid w:val="00E41B39"/>
    <w:rsid w:val="00E41D83"/>
    <w:rsid w:val="00E41FF7"/>
    <w:rsid w:val="00E434B0"/>
    <w:rsid w:val="00E443B2"/>
    <w:rsid w:val="00E4452B"/>
    <w:rsid w:val="00E4495B"/>
    <w:rsid w:val="00E44F5A"/>
    <w:rsid w:val="00E45774"/>
    <w:rsid w:val="00E45846"/>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57EEA"/>
    <w:rsid w:val="00E601DB"/>
    <w:rsid w:val="00E60D6C"/>
    <w:rsid w:val="00E60DA1"/>
    <w:rsid w:val="00E60E58"/>
    <w:rsid w:val="00E60F8B"/>
    <w:rsid w:val="00E61359"/>
    <w:rsid w:val="00E6218C"/>
    <w:rsid w:val="00E62423"/>
    <w:rsid w:val="00E6276F"/>
    <w:rsid w:val="00E629E8"/>
    <w:rsid w:val="00E62E0A"/>
    <w:rsid w:val="00E63247"/>
    <w:rsid w:val="00E63536"/>
    <w:rsid w:val="00E63897"/>
    <w:rsid w:val="00E6425E"/>
    <w:rsid w:val="00E6428F"/>
    <w:rsid w:val="00E6474B"/>
    <w:rsid w:val="00E64972"/>
    <w:rsid w:val="00E64D53"/>
    <w:rsid w:val="00E65375"/>
    <w:rsid w:val="00E65569"/>
    <w:rsid w:val="00E65978"/>
    <w:rsid w:val="00E65BCC"/>
    <w:rsid w:val="00E66404"/>
    <w:rsid w:val="00E6677B"/>
    <w:rsid w:val="00E67077"/>
    <w:rsid w:val="00E67714"/>
    <w:rsid w:val="00E67816"/>
    <w:rsid w:val="00E678BD"/>
    <w:rsid w:val="00E70239"/>
    <w:rsid w:val="00E704BF"/>
    <w:rsid w:val="00E712A6"/>
    <w:rsid w:val="00E7185F"/>
    <w:rsid w:val="00E71F44"/>
    <w:rsid w:val="00E720D2"/>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96F"/>
    <w:rsid w:val="00E77A08"/>
    <w:rsid w:val="00E8022F"/>
    <w:rsid w:val="00E8071A"/>
    <w:rsid w:val="00E808A5"/>
    <w:rsid w:val="00E810C3"/>
    <w:rsid w:val="00E81107"/>
    <w:rsid w:val="00E817FE"/>
    <w:rsid w:val="00E8185A"/>
    <w:rsid w:val="00E818EC"/>
    <w:rsid w:val="00E81A77"/>
    <w:rsid w:val="00E81F9D"/>
    <w:rsid w:val="00E82548"/>
    <w:rsid w:val="00E82645"/>
    <w:rsid w:val="00E82B0E"/>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7B2"/>
    <w:rsid w:val="00E86A70"/>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6DB3"/>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7C3"/>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301"/>
    <w:rsid w:val="00EB065E"/>
    <w:rsid w:val="00EB0C2C"/>
    <w:rsid w:val="00EB105F"/>
    <w:rsid w:val="00EB107E"/>
    <w:rsid w:val="00EB119D"/>
    <w:rsid w:val="00EB1C72"/>
    <w:rsid w:val="00EB1DB9"/>
    <w:rsid w:val="00EB1DC1"/>
    <w:rsid w:val="00EB1F4D"/>
    <w:rsid w:val="00EB26AD"/>
    <w:rsid w:val="00EB27F4"/>
    <w:rsid w:val="00EB2CF5"/>
    <w:rsid w:val="00EB33E1"/>
    <w:rsid w:val="00EB3718"/>
    <w:rsid w:val="00EB3F5A"/>
    <w:rsid w:val="00EB4527"/>
    <w:rsid w:val="00EB481F"/>
    <w:rsid w:val="00EB484B"/>
    <w:rsid w:val="00EB48B3"/>
    <w:rsid w:val="00EB4973"/>
    <w:rsid w:val="00EB4DDD"/>
    <w:rsid w:val="00EB54EB"/>
    <w:rsid w:val="00EB5609"/>
    <w:rsid w:val="00EB5F19"/>
    <w:rsid w:val="00EB6101"/>
    <w:rsid w:val="00EB6185"/>
    <w:rsid w:val="00EB642D"/>
    <w:rsid w:val="00EB66C4"/>
    <w:rsid w:val="00EB6790"/>
    <w:rsid w:val="00EB6799"/>
    <w:rsid w:val="00EB6E7C"/>
    <w:rsid w:val="00EB6EED"/>
    <w:rsid w:val="00EB701B"/>
    <w:rsid w:val="00EB739F"/>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950"/>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BD5"/>
    <w:rsid w:val="00EC7C2D"/>
    <w:rsid w:val="00EC7E0B"/>
    <w:rsid w:val="00ED03E9"/>
    <w:rsid w:val="00ED0A28"/>
    <w:rsid w:val="00ED1AE7"/>
    <w:rsid w:val="00ED1B31"/>
    <w:rsid w:val="00ED1B83"/>
    <w:rsid w:val="00ED218E"/>
    <w:rsid w:val="00ED230A"/>
    <w:rsid w:val="00ED2542"/>
    <w:rsid w:val="00ED261F"/>
    <w:rsid w:val="00ED276A"/>
    <w:rsid w:val="00ED2959"/>
    <w:rsid w:val="00ED3679"/>
    <w:rsid w:val="00ED36F2"/>
    <w:rsid w:val="00ED3C55"/>
    <w:rsid w:val="00ED4892"/>
    <w:rsid w:val="00ED4912"/>
    <w:rsid w:val="00ED4AC6"/>
    <w:rsid w:val="00ED588A"/>
    <w:rsid w:val="00ED5E94"/>
    <w:rsid w:val="00ED5F65"/>
    <w:rsid w:val="00ED6085"/>
    <w:rsid w:val="00ED64E9"/>
    <w:rsid w:val="00ED66E9"/>
    <w:rsid w:val="00ED6AEF"/>
    <w:rsid w:val="00ED6D02"/>
    <w:rsid w:val="00ED6DAF"/>
    <w:rsid w:val="00ED7C1A"/>
    <w:rsid w:val="00ED7C56"/>
    <w:rsid w:val="00ED7F8A"/>
    <w:rsid w:val="00EE00C1"/>
    <w:rsid w:val="00EE0202"/>
    <w:rsid w:val="00EE03A8"/>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0F5"/>
    <w:rsid w:val="00EE3636"/>
    <w:rsid w:val="00EE36B3"/>
    <w:rsid w:val="00EE3845"/>
    <w:rsid w:val="00EE389E"/>
    <w:rsid w:val="00EE3BD6"/>
    <w:rsid w:val="00EE401B"/>
    <w:rsid w:val="00EE41AD"/>
    <w:rsid w:val="00EE45B4"/>
    <w:rsid w:val="00EE4868"/>
    <w:rsid w:val="00EE4B2D"/>
    <w:rsid w:val="00EE4D37"/>
    <w:rsid w:val="00EE4DC3"/>
    <w:rsid w:val="00EE51B8"/>
    <w:rsid w:val="00EE53C8"/>
    <w:rsid w:val="00EE5A6C"/>
    <w:rsid w:val="00EE5FA9"/>
    <w:rsid w:val="00EE626E"/>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260"/>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6167"/>
    <w:rsid w:val="00F071F3"/>
    <w:rsid w:val="00F07605"/>
    <w:rsid w:val="00F077DA"/>
    <w:rsid w:val="00F07E1E"/>
    <w:rsid w:val="00F1083C"/>
    <w:rsid w:val="00F10965"/>
    <w:rsid w:val="00F1097D"/>
    <w:rsid w:val="00F10B11"/>
    <w:rsid w:val="00F110A3"/>
    <w:rsid w:val="00F11576"/>
    <w:rsid w:val="00F11604"/>
    <w:rsid w:val="00F118FE"/>
    <w:rsid w:val="00F1193B"/>
    <w:rsid w:val="00F12197"/>
    <w:rsid w:val="00F12966"/>
    <w:rsid w:val="00F12A58"/>
    <w:rsid w:val="00F12D7F"/>
    <w:rsid w:val="00F1395D"/>
    <w:rsid w:val="00F13A54"/>
    <w:rsid w:val="00F13F1F"/>
    <w:rsid w:val="00F1433D"/>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0809"/>
    <w:rsid w:val="00F2182F"/>
    <w:rsid w:val="00F2197A"/>
    <w:rsid w:val="00F219D6"/>
    <w:rsid w:val="00F21CB7"/>
    <w:rsid w:val="00F21D14"/>
    <w:rsid w:val="00F21D65"/>
    <w:rsid w:val="00F22601"/>
    <w:rsid w:val="00F22B2E"/>
    <w:rsid w:val="00F22DAD"/>
    <w:rsid w:val="00F22EF2"/>
    <w:rsid w:val="00F22F99"/>
    <w:rsid w:val="00F237CD"/>
    <w:rsid w:val="00F23D1D"/>
    <w:rsid w:val="00F240EC"/>
    <w:rsid w:val="00F24267"/>
    <w:rsid w:val="00F24C40"/>
    <w:rsid w:val="00F25185"/>
    <w:rsid w:val="00F2529F"/>
    <w:rsid w:val="00F25C79"/>
    <w:rsid w:val="00F25EAE"/>
    <w:rsid w:val="00F25F2D"/>
    <w:rsid w:val="00F26B8D"/>
    <w:rsid w:val="00F27007"/>
    <w:rsid w:val="00F27B53"/>
    <w:rsid w:val="00F3040B"/>
    <w:rsid w:val="00F309DE"/>
    <w:rsid w:val="00F3126C"/>
    <w:rsid w:val="00F314A8"/>
    <w:rsid w:val="00F31BE3"/>
    <w:rsid w:val="00F3223E"/>
    <w:rsid w:val="00F322CB"/>
    <w:rsid w:val="00F3275E"/>
    <w:rsid w:val="00F32C20"/>
    <w:rsid w:val="00F32D1D"/>
    <w:rsid w:val="00F33527"/>
    <w:rsid w:val="00F336C7"/>
    <w:rsid w:val="00F33B7D"/>
    <w:rsid w:val="00F33EB5"/>
    <w:rsid w:val="00F33FDC"/>
    <w:rsid w:val="00F34AAB"/>
    <w:rsid w:val="00F34E56"/>
    <w:rsid w:val="00F35308"/>
    <w:rsid w:val="00F355B4"/>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42A8"/>
    <w:rsid w:val="00F45601"/>
    <w:rsid w:val="00F4562B"/>
    <w:rsid w:val="00F463F4"/>
    <w:rsid w:val="00F47076"/>
    <w:rsid w:val="00F47648"/>
    <w:rsid w:val="00F47910"/>
    <w:rsid w:val="00F47E16"/>
    <w:rsid w:val="00F50666"/>
    <w:rsid w:val="00F50ACC"/>
    <w:rsid w:val="00F50C0E"/>
    <w:rsid w:val="00F50CE8"/>
    <w:rsid w:val="00F516D9"/>
    <w:rsid w:val="00F51C7E"/>
    <w:rsid w:val="00F520B3"/>
    <w:rsid w:val="00F5240B"/>
    <w:rsid w:val="00F5240D"/>
    <w:rsid w:val="00F5272D"/>
    <w:rsid w:val="00F52B9F"/>
    <w:rsid w:val="00F53BFE"/>
    <w:rsid w:val="00F53DA4"/>
    <w:rsid w:val="00F5408A"/>
    <w:rsid w:val="00F5563C"/>
    <w:rsid w:val="00F55D06"/>
    <w:rsid w:val="00F56470"/>
    <w:rsid w:val="00F5649C"/>
    <w:rsid w:val="00F567A4"/>
    <w:rsid w:val="00F56895"/>
    <w:rsid w:val="00F56959"/>
    <w:rsid w:val="00F56D43"/>
    <w:rsid w:val="00F56F8E"/>
    <w:rsid w:val="00F574D3"/>
    <w:rsid w:val="00F57515"/>
    <w:rsid w:val="00F57A9D"/>
    <w:rsid w:val="00F57B49"/>
    <w:rsid w:val="00F57B91"/>
    <w:rsid w:val="00F57D3A"/>
    <w:rsid w:val="00F60435"/>
    <w:rsid w:val="00F6050B"/>
    <w:rsid w:val="00F609A8"/>
    <w:rsid w:val="00F60F1C"/>
    <w:rsid w:val="00F6117B"/>
    <w:rsid w:val="00F61585"/>
    <w:rsid w:val="00F61BCC"/>
    <w:rsid w:val="00F61EE9"/>
    <w:rsid w:val="00F6211A"/>
    <w:rsid w:val="00F623AF"/>
    <w:rsid w:val="00F62C05"/>
    <w:rsid w:val="00F63004"/>
    <w:rsid w:val="00F63804"/>
    <w:rsid w:val="00F63852"/>
    <w:rsid w:val="00F63D02"/>
    <w:rsid w:val="00F63E94"/>
    <w:rsid w:val="00F65325"/>
    <w:rsid w:val="00F655E6"/>
    <w:rsid w:val="00F65DE0"/>
    <w:rsid w:val="00F65FB4"/>
    <w:rsid w:val="00F6654C"/>
    <w:rsid w:val="00F668B7"/>
    <w:rsid w:val="00F66A91"/>
    <w:rsid w:val="00F66C03"/>
    <w:rsid w:val="00F66DD1"/>
    <w:rsid w:val="00F700C8"/>
    <w:rsid w:val="00F70278"/>
    <w:rsid w:val="00F70388"/>
    <w:rsid w:val="00F70C60"/>
    <w:rsid w:val="00F70C7A"/>
    <w:rsid w:val="00F711F2"/>
    <w:rsid w:val="00F7155A"/>
    <w:rsid w:val="00F71A56"/>
    <w:rsid w:val="00F71E0A"/>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792"/>
    <w:rsid w:val="00F76925"/>
    <w:rsid w:val="00F76AAA"/>
    <w:rsid w:val="00F7709B"/>
    <w:rsid w:val="00F77D1A"/>
    <w:rsid w:val="00F80012"/>
    <w:rsid w:val="00F80B78"/>
    <w:rsid w:val="00F80CC4"/>
    <w:rsid w:val="00F80D61"/>
    <w:rsid w:val="00F81139"/>
    <w:rsid w:val="00F8168B"/>
    <w:rsid w:val="00F816D7"/>
    <w:rsid w:val="00F818CF"/>
    <w:rsid w:val="00F81B24"/>
    <w:rsid w:val="00F81D63"/>
    <w:rsid w:val="00F81ED6"/>
    <w:rsid w:val="00F8200C"/>
    <w:rsid w:val="00F8235E"/>
    <w:rsid w:val="00F82537"/>
    <w:rsid w:val="00F825E7"/>
    <w:rsid w:val="00F82788"/>
    <w:rsid w:val="00F82791"/>
    <w:rsid w:val="00F827F1"/>
    <w:rsid w:val="00F82DC0"/>
    <w:rsid w:val="00F82DDE"/>
    <w:rsid w:val="00F830B6"/>
    <w:rsid w:val="00F832EB"/>
    <w:rsid w:val="00F83703"/>
    <w:rsid w:val="00F8444C"/>
    <w:rsid w:val="00F84489"/>
    <w:rsid w:val="00F8539C"/>
    <w:rsid w:val="00F853F5"/>
    <w:rsid w:val="00F8541E"/>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A8"/>
    <w:rsid w:val="00F931C1"/>
    <w:rsid w:val="00F931C9"/>
    <w:rsid w:val="00F93373"/>
    <w:rsid w:val="00F93449"/>
    <w:rsid w:val="00F93865"/>
    <w:rsid w:val="00F93886"/>
    <w:rsid w:val="00F93B85"/>
    <w:rsid w:val="00F93F93"/>
    <w:rsid w:val="00F947A3"/>
    <w:rsid w:val="00F948C3"/>
    <w:rsid w:val="00F94A91"/>
    <w:rsid w:val="00F94E6D"/>
    <w:rsid w:val="00F9593A"/>
    <w:rsid w:val="00F95B3E"/>
    <w:rsid w:val="00F9631D"/>
    <w:rsid w:val="00F9682D"/>
    <w:rsid w:val="00F96EBD"/>
    <w:rsid w:val="00F9783C"/>
    <w:rsid w:val="00F97A38"/>
    <w:rsid w:val="00F97A7F"/>
    <w:rsid w:val="00F97EEF"/>
    <w:rsid w:val="00F97F2A"/>
    <w:rsid w:val="00F97F63"/>
    <w:rsid w:val="00FA066A"/>
    <w:rsid w:val="00FA06F4"/>
    <w:rsid w:val="00FA093A"/>
    <w:rsid w:val="00FA1073"/>
    <w:rsid w:val="00FA16BF"/>
    <w:rsid w:val="00FA1775"/>
    <w:rsid w:val="00FA1A9E"/>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C9D"/>
    <w:rsid w:val="00FB1F3A"/>
    <w:rsid w:val="00FB2072"/>
    <w:rsid w:val="00FB2550"/>
    <w:rsid w:val="00FB2E35"/>
    <w:rsid w:val="00FB3022"/>
    <w:rsid w:val="00FB3D0C"/>
    <w:rsid w:val="00FB3E06"/>
    <w:rsid w:val="00FB4153"/>
    <w:rsid w:val="00FB4B22"/>
    <w:rsid w:val="00FB4DC8"/>
    <w:rsid w:val="00FB58BC"/>
    <w:rsid w:val="00FB67B3"/>
    <w:rsid w:val="00FB6B08"/>
    <w:rsid w:val="00FB7108"/>
    <w:rsid w:val="00FB726B"/>
    <w:rsid w:val="00FB7B37"/>
    <w:rsid w:val="00FC01AF"/>
    <w:rsid w:val="00FC0305"/>
    <w:rsid w:val="00FC0843"/>
    <w:rsid w:val="00FC0C92"/>
    <w:rsid w:val="00FC0EAD"/>
    <w:rsid w:val="00FC1CA2"/>
    <w:rsid w:val="00FC1D45"/>
    <w:rsid w:val="00FC2013"/>
    <w:rsid w:val="00FC2299"/>
    <w:rsid w:val="00FC2C9F"/>
    <w:rsid w:val="00FC30D2"/>
    <w:rsid w:val="00FC3757"/>
    <w:rsid w:val="00FC3B71"/>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3DA"/>
    <w:rsid w:val="00FD0545"/>
    <w:rsid w:val="00FD2067"/>
    <w:rsid w:val="00FD20AB"/>
    <w:rsid w:val="00FD301E"/>
    <w:rsid w:val="00FD32A1"/>
    <w:rsid w:val="00FD346D"/>
    <w:rsid w:val="00FD34C7"/>
    <w:rsid w:val="00FD35A6"/>
    <w:rsid w:val="00FD385A"/>
    <w:rsid w:val="00FD4066"/>
    <w:rsid w:val="00FD440C"/>
    <w:rsid w:val="00FD4589"/>
    <w:rsid w:val="00FD5395"/>
    <w:rsid w:val="00FD54DF"/>
    <w:rsid w:val="00FD5AC3"/>
    <w:rsid w:val="00FD5B7C"/>
    <w:rsid w:val="00FD5F6A"/>
    <w:rsid w:val="00FD6412"/>
    <w:rsid w:val="00FD64C3"/>
    <w:rsid w:val="00FD69A4"/>
    <w:rsid w:val="00FD7041"/>
    <w:rsid w:val="00FD78FA"/>
    <w:rsid w:val="00FD7967"/>
    <w:rsid w:val="00FD7DBF"/>
    <w:rsid w:val="00FE00D6"/>
    <w:rsid w:val="00FE018F"/>
    <w:rsid w:val="00FE0273"/>
    <w:rsid w:val="00FE078E"/>
    <w:rsid w:val="00FE1103"/>
    <w:rsid w:val="00FE14A2"/>
    <w:rsid w:val="00FE150A"/>
    <w:rsid w:val="00FE1653"/>
    <w:rsid w:val="00FE17CC"/>
    <w:rsid w:val="00FE211C"/>
    <w:rsid w:val="00FE22CC"/>
    <w:rsid w:val="00FE27E9"/>
    <w:rsid w:val="00FE32FA"/>
    <w:rsid w:val="00FE33C0"/>
    <w:rsid w:val="00FE4691"/>
    <w:rsid w:val="00FE486E"/>
    <w:rsid w:val="00FE4BA6"/>
    <w:rsid w:val="00FE5054"/>
    <w:rsid w:val="00FE5421"/>
    <w:rsid w:val="00FE54C1"/>
    <w:rsid w:val="00FE54D2"/>
    <w:rsid w:val="00FE55F1"/>
    <w:rsid w:val="00FE5BBA"/>
    <w:rsid w:val="00FE5E77"/>
    <w:rsid w:val="00FE6E52"/>
    <w:rsid w:val="00FE77F9"/>
    <w:rsid w:val="00FE79DC"/>
    <w:rsid w:val="00FE7A97"/>
    <w:rsid w:val="00FE7D59"/>
    <w:rsid w:val="00FE7EB1"/>
    <w:rsid w:val="00FF09A6"/>
    <w:rsid w:val="00FF09D3"/>
    <w:rsid w:val="00FF0DBF"/>
    <w:rsid w:val="00FF14B0"/>
    <w:rsid w:val="00FF1A2A"/>
    <w:rsid w:val="00FF2251"/>
    <w:rsid w:val="00FF2799"/>
    <w:rsid w:val="00FF285C"/>
    <w:rsid w:val="00FF28A4"/>
    <w:rsid w:val="00FF293C"/>
    <w:rsid w:val="00FF2A5D"/>
    <w:rsid w:val="00FF2C3E"/>
    <w:rsid w:val="00FF30E2"/>
    <w:rsid w:val="00FF3385"/>
    <w:rsid w:val="00FF33F0"/>
    <w:rsid w:val="00FF3613"/>
    <w:rsid w:val="00FF38FB"/>
    <w:rsid w:val="00FF3E00"/>
    <w:rsid w:val="00FF4069"/>
    <w:rsid w:val="00FF4977"/>
    <w:rsid w:val="00FF50A1"/>
    <w:rsid w:val="00FF52E0"/>
    <w:rsid w:val="00FF5650"/>
    <w:rsid w:val="00FF60EA"/>
    <w:rsid w:val="00FF61B0"/>
    <w:rsid w:val="00FF63BC"/>
    <w:rsid w:val="00FF6984"/>
    <w:rsid w:val="00FF69EC"/>
    <w:rsid w:val="00FF73D8"/>
    <w:rsid w:val="00FF75FD"/>
    <w:rsid w:val="00FF7648"/>
    <w:rsid w:val="00FF7CD9"/>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22"/>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22"/>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8102">
      <w:bodyDiv w:val="1"/>
      <w:marLeft w:val="0"/>
      <w:marRight w:val="0"/>
      <w:marTop w:val="0"/>
      <w:marBottom w:val="0"/>
      <w:divBdr>
        <w:top w:val="none" w:sz="0" w:space="0" w:color="auto"/>
        <w:left w:val="none" w:sz="0" w:space="0" w:color="auto"/>
        <w:bottom w:val="none" w:sz="0" w:space="0" w:color="auto"/>
        <w:right w:val="none" w:sz="0" w:space="0" w:color="auto"/>
      </w:divBdr>
      <w:divsChild>
        <w:div w:id="1731686201">
          <w:marLeft w:val="0"/>
          <w:marRight w:val="0"/>
          <w:marTop w:val="0"/>
          <w:marBottom w:val="0"/>
          <w:divBdr>
            <w:top w:val="none" w:sz="0" w:space="0" w:color="auto"/>
            <w:left w:val="none" w:sz="0" w:space="0" w:color="auto"/>
            <w:bottom w:val="none" w:sz="0" w:space="0" w:color="auto"/>
            <w:right w:val="none" w:sz="0" w:space="0" w:color="auto"/>
          </w:divBdr>
          <w:divsChild>
            <w:div w:id="414480268">
              <w:marLeft w:val="0"/>
              <w:marRight w:val="0"/>
              <w:marTop w:val="0"/>
              <w:marBottom w:val="0"/>
              <w:divBdr>
                <w:top w:val="none" w:sz="0" w:space="0" w:color="auto"/>
                <w:left w:val="none" w:sz="0" w:space="0" w:color="auto"/>
                <w:bottom w:val="none" w:sz="0" w:space="0" w:color="auto"/>
                <w:right w:val="none" w:sz="0" w:space="0" w:color="auto"/>
              </w:divBdr>
              <w:divsChild>
                <w:div w:id="626007516">
                  <w:marLeft w:val="0"/>
                  <w:marRight w:val="0"/>
                  <w:marTop w:val="0"/>
                  <w:marBottom w:val="0"/>
                  <w:divBdr>
                    <w:top w:val="none" w:sz="0" w:space="0" w:color="auto"/>
                    <w:left w:val="none" w:sz="0" w:space="0" w:color="auto"/>
                    <w:bottom w:val="none" w:sz="0" w:space="0" w:color="auto"/>
                    <w:right w:val="none" w:sz="0" w:space="0" w:color="auto"/>
                  </w:divBdr>
                  <w:divsChild>
                    <w:div w:id="2038965241">
                      <w:marLeft w:val="0"/>
                      <w:marRight w:val="0"/>
                      <w:marTop w:val="0"/>
                      <w:marBottom w:val="0"/>
                      <w:divBdr>
                        <w:top w:val="none" w:sz="0" w:space="0" w:color="auto"/>
                        <w:left w:val="none" w:sz="0" w:space="0" w:color="auto"/>
                        <w:bottom w:val="none" w:sz="0" w:space="0" w:color="auto"/>
                        <w:right w:val="none" w:sz="0" w:space="0" w:color="auto"/>
                      </w:divBdr>
                      <w:divsChild>
                        <w:div w:id="1357122804">
                          <w:marLeft w:val="0"/>
                          <w:marRight w:val="0"/>
                          <w:marTop w:val="0"/>
                          <w:marBottom w:val="0"/>
                          <w:divBdr>
                            <w:top w:val="none" w:sz="0" w:space="0" w:color="auto"/>
                            <w:left w:val="none" w:sz="0" w:space="0" w:color="auto"/>
                            <w:bottom w:val="none" w:sz="0" w:space="0" w:color="auto"/>
                            <w:right w:val="none" w:sz="0" w:space="0" w:color="auto"/>
                          </w:divBdr>
                          <w:divsChild>
                            <w:div w:id="684524386">
                              <w:marLeft w:val="0"/>
                              <w:marRight w:val="0"/>
                              <w:marTop w:val="0"/>
                              <w:marBottom w:val="0"/>
                              <w:divBdr>
                                <w:top w:val="none" w:sz="0" w:space="0" w:color="auto"/>
                                <w:left w:val="none" w:sz="0" w:space="0" w:color="auto"/>
                                <w:bottom w:val="none" w:sz="0" w:space="0" w:color="auto"/>
                                <w:right w:val="none" w:sz="0" w:space="0" w:color="auto"/>
                              </w:divBdr>
                              <w:divsChild>
                                <w:div w:id="1908804123">
                                  <w:marLeft w:val="0"/>
                                  <w:marRight w:val="0"/>
                                  <w:marTop w:val="0"/>
                                  <w:marBottom w:val="0"/>
                                  <w:divBdr>
                                    <w:top w:val="none" w:sz="0" w:space="0" w:color="auto"/>
                                    <w:left w:val="none" w:sz="0" w:space="0" w:color="auto"/>
                                    <w:bottom w:val="none" w:sz="0" w:space="0" w:color="auto"/>
                                    <w:right w:val="none" w:sz="0" w:space="0" w:color="auto"/>
                                  </w:divBdr>
                                  <w:divsChild>
                                    <w:div w:id="34571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22619546">
      <w:bodyDiv w:val="1"/>
      <w:marLeft w:val="0"/>
      <w:marRight w:val="0"/>
      <w:marTop w:val="0"/>
      <w:marBottom w:val="0"/>
      <w:divBdr>
        <w:top w:val="none" w:sz="0" w:space="0" w:color="auto"/>
        <w:left w:val="none" w:sz="0" w:space="0" w:color="auto"/>
        <w:bottom w:val="none" w:sz="0" w:space="0" w:color="auto"/>
        <w:right w:val="none" w:sz="0" w:space="0" w:color="auto"/>
      </w:divBdr>
      <w:divsChild>
        <w:div w:id="90710562">
          <w:marLeft w:val="0"/>
          <w:marRight w:val="0"/>
          <w:marTop w:val="0"/>
          <w:marBottom w:val="0"/>
          <w:divBdr>
            <w:top w:val="none" w:sz="0" w:space="0" w:color="auto"/>
            <w:left w:val="none" w:sz="0" w:space="0" w:color="auto"/>
            <w:bottom w:val="none" w:sz="0" w:space="0" w:color="auto"/>
            <w:right w:val="none" w:sz="0" w:space="0" w:color="auto"/>
          </w:divBdr>
          <w:divsChild>
            <w:div w:id="1229534145">
              <w:marLeft w:val="0"/>
              <w:marRight w:val="0"/>
              <w:marTop w:val="0"/>
              <w:marBottom w:val="0"/>
              <w:divBdr>
                <w:top w:val="none" w:sz="0" w:space="0" w:color="auto"/>
                <w:left w:val="none" w:sz="0" w:space="0" w:color="auto"/>
                <w:bottom w:val="none" w:sz="0" w:space="0" w:color="auto"/>
                <w:right w:val="none" w:sz="0" w:space="0" w:color="auto"/>
              </w:divBdr>
              <w:divsChild>
                <w:div w:id="1971200548">
                  <w:marLeft w:val="0"/>
                  <w:marRight w:val="0"/>
                  <w:marTop w:val="0"/>
                  <w:marBottom w:val="0"/>
                  <w:divBdr>
                    <w:top w:val="none" w:sz="0" w:space="0" w:color="auto"/>
                    <w:left w:val="none" w:sz="0" w:space="0" w:color="auto"/>
                    <w:bottom w:val="none" w:sz="0" w:space="0" w:color="auto"/>
                    <w:right w:val="none" w:sz="0" w:space="0" w:color="auto"/>
                  </w:divBdr>
                  <w:divsChild>
                    <w:div w:id="127745418">
                      <w:marLeft w:val="0"/>
                      <w:marRight w:val="0"/>
                      <w:marTop w:val="0"/>
                      <w:marBottom w:val="0"/>
                      <w:divBdr>
                        <w:top w:val="none" w:sz="0" w:space="0" w:color="auto"/>
                        <w:left w:val="none" w:sz="0" w:space="0" w:color="auto"/>
                        <w:bottom w:val="none" w:sz="0" w:space="0" w:color="auto"/>
                        <w:right w:val="none" w:sz="0" w:space="0" w:color="auto"/>
                      </w:divBdr>
                      <w:divsChild>
                        <w:div w:id="1970085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301888311">
      <w:bodyDiv w:val="1"/>
      <w:marLeft w:val="0"/>
      <w:marRight w:val="0"/>
      <w:marTop w:val="0"/>
      <w:marBottom w:val="0"/>
      <w:divBdr>
        <w:top w:val="none" w:sz="0" w:space="0" w:color="auto"/>
        <w:left w:val="none" w:sz="0" w:space="0" w:color="auto"/>
        <w:bottom w:val="none" w:sz="0" w:space="0" w:color="auto"/>
        <w:right w:val="none" w:sz="0" w:space="0" w:color="auto"/>
      </w:divBdr>
      <w:divsChild>
        <w:div w:id="1786924428">
          <w:marLeft w:val="547"/>
          <w:marRight w:val="0"/>
          <w:marTop w:val="134"/>
          <w:marBottom w:val="0"/>
          <w:divBdr>
            <w:top w:val="none" w:sz="0" w:space="0" w:color="auto"/>
            <w:left w:val="none" w:sz="0" w:space="0" w:color="auto"/>
            <w:bottom w:val="none" w:sz="0" w:space="0" w:color="auto"/>
            <w:right w:val="none" w:sz="0" w:space="0" w:color="auto"/>
          </w:divBdr>
        </w:div>
      </w:divsChild>
    </w:div>
    <w:div w:id="456872860">
      <w:bodyDiv w:val="1"/>
      <w:marLeft w:val="0"/>
      <w:marRight w:val="0"/>
      <w:marTop w:val="0"/>
      <w:marBottom w:val="0"/>
      <w:divBdr>
        <w:top w:val="none" w:sz="0" w:space="0" w:color="auto"/>
        <w:left w:val="none" w:sz="0" w:space="0" w:color="auto"/>
        <w:bottom w:val="none" w:sz="0" w:space="0" w:color="auto"/>
        <w:right w:val="none" w:sz="0" w:space="0" w:color="auto"/>
      </w:divBdr>
      <w:divsChild>
        <w:div w:id="245305382">
          <w:marLeft w:val="0"/>
          <w:marRight w:val="0"/>
          <w:marTop w:val="0"/>
          <w:marBottom w:val="0"/>
          <w:divBdr>
            <w:top w:val="none" w:sz="0" w:space="0" w:color="auto"/>
            <w:left w:val="none" w:sz="0" w:space="0" w:color="auto"/>
            <w:bottom w:val="none" w:sz="0" w:space="0" w:color="auto"/>
            <w:right w:val="none" w:sz="0" w:space="0" w:color="auto"/>
          </w:divBdr>
          <w:divsChild>
            <w:div w:id="35008823">
              <w:marLeft w:val="0"/>
              <w:marRight w:val="0"/>
              <w:marTop w:val="0"/>
              <w:marBottom w:val="0"/>
              <w:divBdr>
                <w:top w:val="none" w:sz="0" w:space="0" w:color="auto"/>
                <w:left w:val="none" w:sz="0" w:space="0" w:color="auto"/>
                <w:bottom w:val="none" w:sz="0" w:space="0" w:color="auto"/>
                <w:right w:val="none" w:sz="0" w:space="0" w:color="auto"/>
              </w:divBdr>
              <w:divsChild>
                <w:div w:id="342052526">
                  <w:marLeft w:val="0"/>
                  <w:marRight w:val="0"/>
                  <w:marTop w:val="0"/>
                  <w:marBottom w:val="0"/>
                  <w:divBdr>
                    <w:top w:val="none" w:sz="0" w:space="0" w:color="auto"/>
                    <w:left w:val="none" w:sz="0" w:space="0" w:color="auto"/>
                    <w:bottom w:val="none" w:sz="0" w:space="0" w:color="auto"/>
                    <w:right w:val="none" w:sz="0" w:space="0" w:color="auto"/>
                  </w:divBdr>
                  <w:divsChild>
                    <w:div w:id="611282602">
                      <w:marLeft w:val="0"/>
                      <w:marRight w:val="0"/>
                      <w:marTop w:val="0"/>
                      <w:marBottom w:val="0"/>
                      <w:divBdr>
                        <w:top w:val="none" w:sz="0" w:space="0" w:color="auto"/>
                        <w:left w:val="none" w:sz="0" w:space="0" w:color="auto"/>
                        <w:bottom w:val="none" w:sz="0" w:space="0" w:color="auto"/>
                        <w:right w:val="none" w:sz="0" w:space="0" w:color="auto"/>
                      </w:divBdr>
                      <w:divsChild>
                        <w:div w:id="1112439931">
                          <w:marLeft w:val="0"/>
                          <w:marRight w:val="0"/>
                          <w:marTop w:val="0"/>
                          <w:marBottom w:val="0"/>
                          <w:divBdr>
                            <w:top w:val="none" w:sz="0" w:space="0" w:color="auto"/>
                            <w:left w:val="none" w:sz="0" w:space="0" w:color="auto"/>
                            <w:bottom w:val="none" w:sz="0" w:space="0" w:color="auto"/>
                            <w:right w:val="none" w:sz="0" w:space="0" w:color="auto"/>
                          </w:divBdr>
                          <w:divsChild>
                            <w:div w:id="131714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676457">
      <w:bodyDiv w:val="1"/>
      <w:marLeft w:val="0"/>
      <w:marRight w:val="0"/>
      <w:marTop w:val="0"/>
      <w:marBottom w:val="0"/>
      <w:divBdr>
        <w:top w:val="none" w:sz="0" w:space="0" w:color="auto"/>
        <w:left w:val="none" w:sz="0" w:space="0" w:color="auto"/>
        <w:bottom w:val="none" w:sz="0" w:space="0" w:color="auto"/>
        <w:right w:val="none" w:sz="0" w:space="0" w:color="auto"/>
      </w:divBdr>
      <w:divsChild>
        <w:div w:id="2021353223">
          <w:marLeft w:val="0"/>
          <w:marRight w:val="0"/>
          <w:marTop w:val="0"/>
          <w:marBottom w:val="0"/>
          <w:divBdr>
            <w:top w:val="none" w:sz="0" w:space="0" w:color="auto"/>
            <w:left w:val="none" w:sz="0" w:space="0" w:color="auto"/>
            <w:bottom w:val="none" w:sz="0" w:space="0" w:color="auto"/>
            <w:right w:val="none" w:sz="0" w:space="0" w:color="auto"/>
          </w:divBdr>
          <w:divsChild>
            <w:div w:id="544609098">
              <w:marLeft w:val="0"/>
              <w:marRight w:val="0"/>
              <w:marTop w:val="0"/>
              <w:marBottom w:val="0"/>
              <w:divBdr>
                <w:top w:val="none" w:sz="0" w:space="0" w:color="auto"/>
                <w:left w:val="none" w:sz="0" w:space="0" w:color="auto"/>
                <w:bottom w:val="none" w:sz="0" w:space="0" w:color="auto"/>
                <w:right w:val="none" w:sz="0" w:space="0" w:color="auto"/>
              </w:divBdr>
              <w:divsChild>
                <w:div w:id="1011224414">
                  <w:marLeft w:val="0"/>
                  <w:marRight w:val="0"/>
                  <w:marTop w:val="0"/>
                  <w:marBottom w:val="0"/>
                  <w:divBdr>
                    <w:top w:val="none" w:sz="0" w:space="0" w:color="auto"/>
                    <w:left w:val="none" w:sz="0" w:space="0" w:color="auto"/>
                    <w:bottom w:val="none" w:sz="0" w:space="0" w:color="auto"/>
                    <w:right w:val="none" w:sz="0" w:space="0" w:color="auto"/>
                  </w:divBdr>
                  <w:divsChild>
                    <w:div w:id="1268732305">
                      <w:marLeft w:val="0"/>
                      <w:marRight w:val="0"/>
                      <w:marTop w:val="0"/>
                      <w:marBottom w:val="0"/>
                      <w:divBdr>
                        <w:top w:val="none" w:sz="0" w:space="0" w:color="auto"/>
                        <w:left w:val="none" w:sz="0" w:space="0" w:color="auto"/>
                        <w:bottom w:val="none" w:sz="0" w:space="0" w:color="auto"/>
                        <w:right w:val="none" w:sz="0" w:space="0" w:color="auto"/>
                      </w:divBdr>
                      <w:divsChild>
                        <w:div w:id="1563367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36384064">
      <w:bodyDiv w:val="1"/>
      <w:marLeft w:val="0"/>
      <w:marRight w:val="0"/>
      <w:marTop w:val="0"/>
      <w:marBottom w:val="0"/>
      <w:divBdr>
        <w:top w:val="none" w:sz="0" w:space="0" w:color="auto"/>
        <w:left w:val="none" w:sz="0" w:space="0" w:color="auto"/>
        <w:bottom w:val="none" w:sz="0" w:space="0" w:color="auto"/>
        <w:right w:val="none" w:sz="0" w:space="0" w:color="auto"/>
      </w:divBdr>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969286383">
      <w:bodyDiv w:val="1"/>
      <w:marLeft w:val="0"/>
      <w:marRight w:val="0"/>
      <w:marTop w:val="0"/>
      <w:marBottom w:val="0"/>
      <w:divBdr>
        <w:top w:val="none" w:sz="0" w:space="0" w:color="auto"/>
        <w:left w:val="none" w:sz="0" w:space="0" w:color="auto"/>
        <w:bottom w:val="none" w:sz="0" w:space="0" w:color="auto"/>
        <w:right w:val="none" w:sz="0" w:space="0" w:color="auto"/>
      </w:divBdr>
      <w:divsChild>
        <w:div w:id="1795442067">
          <w:marLeft w:val="547"/>
          <w:marRight w:val="0"/>
          <w:marTop w:val="134"/>
          <w:marBottom w:val="0"/>
          <w:divBdr>
            <w:top w:val="none" w:sz="0" w:space="0" w:color="auto"/>
            <w:left w:val="none" w:sz="0" w:space="0" w:color="auto"/>
            <w:bottom w:val="none" w:sz="0" w:space="0" w:color="auto"/>
            <w:right w:val="none" w:sz="0" w:space="0" w:color="auto"/>
          </w:divBdr>
        </w:div>
        <w:div w:id="1693415781">
          <w:marLeft w:val="547"/>
          <w:marRight w:val="0"/>
          <w:marTop w:val="134"/>
          <w:marBottom w:val="0"/>
          <w:divBdr>
            <w:top w:val="none" w:sz="0" w:space="0" w:color="auto"/>
            <w:left w:val="none" w:sz="0" w:space="0" w:color="auto"/>
            <w:bottom w:val="none" w:sz="0" w:space="0" w:color="auto"/>
            <w:right w:val="none" w:sz="0" w:space="0" w:color="auto"/>
          </w:divBdr>
        </w:div>
      </w:divsChild>
    </w:div>
    <w:div w:id="1319114608">
      <w:bodyDiv w:val="1"/>
      <w:marLeft w:val="0"/>
      <w:marRight w:val="0"/>
      <w:marTop w:val="0"/>
      <w:marBottom w:val="0"/>
      <w:divBdr>
        <w:top w:val="none" w:sz="0" w:space="0" w:color="auto"/>
        <w:left w:val="none" w:sz="0" w:space="0" w:color="auto"/>
        <w:bottom w:val="none" w:sz="0" w:space="0" w:color="auto"/>
        <w:right w:val="none" w:sz="0" w:space="0" w:color="auto"/>
      </w:divBdr>
      <w:divsChild>
        <w:div w:id="315762456">
          <w:marLeft w:val="0"/>
          <w:marRight w:val="0"/>
          <w:marTop w:val="0"/>
          <w:marBottom w:val="0"/>
          <w:divBdr>
            <w:top w:val="none" w:sz="0" w:space="0" w:color="auto"/>
            <w:left w:val="none" w:sz="0" w:space="0" w:color="auto"/>
            <w:bottom w:val="none" w:sz="0" w:space="0" w:color="auto"/>
            <w:right w:val="none" w:sz="0" w:space="0" w:color="auto"/>
          </w:divBdr>
          <w:divsChild>
            <w:div w:id="407921034">
              <w:marLeft w:val="0"/>
              <w:marRight w:val="0"/>
              <w:marTop w:val="0"/>
              <w:marBottom w:val="0"/>
              <w:divBdr>
                <w:top w:val="none" w:sz="0" w:space="0" w:color="auto"/>
                <w:left w:val="none" w:sz="0" w:space="0" w:color="auto"/>
                <w:bottom w:val="none" w:sz="0" w:space="0" w:color="auto"/>
                <w:right w:val="none" w:sz="0" w:space="0" w:color="auto"/>
              </w:divBdr>
              <w:divsChild>
                <w:div w:id="857234702">
                  <w:marLeft w:val="0"/>
                  <w:marRight w:val="0"/>
                  <w:marTop w:val="0"/>
                  <w:marBottom w:val="0"/>
                  <w:divBdr>
                    <w:top w:val="none" w:sz="0" w:space="0" w:color="auto"/>
                    <w:left w:val="none" w:sz="0" w:space="0" w:color="auto"/>
                    <w:bottom w:val="none" w:sz="0" w:space="0" w:color="auto"/>
                    <w:right w:val="none" w:sz="0" w:space="0" w:color="auto"/>
                  </w:divBdr>
                  <w:divsChild>
                    <w:div w:id="100151270">
                      <w:marLeft w:val="0"/>
                      <w:marRight w:val="0"/>
                      <w:marTop w:val="0"/>
                      <w:marBottom w:val="0"/>
                      <w:divBdr>
                        <w:top w:val="none" w:sz="0" w:space="0" w:color="auto"/>
                        <w:left w:val="none" w:sz="0" w:space="0" w:color="auto"/>
                        <w:bottom w:val="none" w:sz="0" w:space="0" w:color="auto"/>
                        <w:right w:val="none" w:sz="0" w:space="0" w:color="auto"/>
                      </w:divBdr>
                      <w:divsChild>
                        <w:div w:id="903877487">
                          <w:marLeft w:val="0"/>
                          <w:marRight w:val="0"/>
                          <w:marTop w:val="0"/>
                          <w:marBottom w:val="0"/>
                          <w:divBdr>
                            <w:top w:val="none" w:sz="0" w:space="0" w:color="auto"/>
                            <w:left w:val="none" w:sz="0" w:space="0" w:color="auto"/>
                            <w:bottom w:val="none" w:sz="0" w:space="0" w:color="auto"/>
                            <w:right w:val="none" w:sz="0" w:space="0" w:color="auto"/>
                          </w:divBdr>
                          <w:divsChild>
                            <w:div w:id="2036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914204">
      <w:bodyDiv w:val="1"/>
      <w:marLeft w:val="0"/>
      <w:marRight w:val="0"/>
      <w:marTop w:val="0"/>
      <w:marBottom w:val="0"/>
      <w:divBdr>
        <w:top w:val="none" w:sz="0" w:space="0" w:color="auto"/>
        <w:left w:val="none" w:sz="0" w:space="0" w:color="auto"/>
        <w:bottom w:val="none" w:sz="0" w:space="0" w:color="auto"/>
        <w:right w:val="none" w:sz="0" w:space="0" w:color="auto"/>
      </w:divBdr>
      <w:divsChild>
        <w:div w:id="841971339">
          <w:marLeft w:val="547"/>
          <w:marRight w:val="0"/>
          <w:marTop w:val="67"/>
          <w:marBottom w:val="0"/>
          <w:divBdr>
            <w:top w:val="none" w:sz="0" w:space="0" w:color="auto"/>
            <w:left w:val="none" w:sz="0" w:space="0" w:color="auto"/>
            <w:bottom w:val="none" w:sz="0" w:space="0" w:color="auto"/>
            <w:right w:val="none" w:sz="0" w:space="0" w:color="auto"/>
          </w:divBdr>
        </w:div>
      </w:divsChild>
    </w:div>
    <w:div w:id="1463767458">
      <w:bodyDiv w:val="1"/>
      <w:marLeft w:val="0"/>
      <w:marRight w:val="0"/>
      <w:marTop w:val="0"/>
      <w:marBottom w:val="0"/>
      <w:divBdr>
        <w:top w:val="none" w:sz="0" w:space="0" w:color="auto"/>
        <w:left w:val="none" w:sz="0" w:space="0" w:color="auto"/>
        <w:bottom w:val="none" w:sz="0" w:space="0" w:color="auto"/>
        <w:right w:val="none" w:sz="0" w:space="0" w:color="auto"/>
      </w:divBdr>
      <w:divsChild>
        <w:div w:id="1438059537">
          <w:marLeft w:val="1123"/>
          <w:marRight w:val="0"/>
          <w:marTop w:val="0"/>
          <w:marBottom w:val="240"/>
          <w:divBdr>
            <w:top w:val="none" w:sz="0" w:space="0" w:color="auto"/>
            <w:left w:val="none" w:sz="0" w:space="0" w:color="auto"/>
            <w:bottom w:val="none" w:sz="0" w:space="0" w:color="auto"/>
            <w:right w:val="none" w:sz="0" w:space="0" w:color="auto"/>
          </w:divBdr>
        </w:div>
        <w:div w:id="1601790692">
          <w:marLeft w:val="1123"/>
          <w:marRight w:val="0"/>
          <w:marTop w:val="0"/>
          <w:marBottom w:val="240"/>
          <w:divBdr>
            <w:top w:val="none" w:sz="0" w:space="0" w:color="auto"/>
            <w:left w:val="none" w:sz="0" w:space="0" w:color="auto"/>
            <w:bottom w:val="none" w:sz="0" w:space="0" w:color="auto"/>
            <w:right w:val="none" w:sz="0" w:space="0" w:color="auto"/>
          </w:divBdr>
        </w:div>
      </w:divsChild>
    </w:div>
    <w:div w:id="1647515408">
      <w:bodyDiv w:val="1"/>
      <w:marLeft w:val="0"/>
      <w:marRight w:val="0"/>
      <w:marTop w:val="0"/>
      <w:marBottom w:val="0"/>
      <w:divBdr>
        <w:top w:val="none" w:sz="0" w:space="0" w:color="auto"/>
        <w:left w:val="none" w:sz="0" w:space="0" w:color="auto"/>
        <w:bottom w:val="none" w:sz="0" w:space="0" w:color="auto"/>
        <w:right w:val="none" w:sz="0" w:space="0" w:color="auto"/>
      </w:divBdr>
      <w:divsChild>
        <w:div w:id="784158498">
          <w:marLeft w:val="547"/>
          <w:marRight w:val="0"/>
          <w:marTop w:val="134"/>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699232656">
      <w:bodyDiv w:val="1"/>
      <w:marLeft w:val="0"/>
      <w:marRight w:val="0"/>
      <w:marTop w:val="0"/>
      <w:marBottom w:val="0"/>
      <w:divBdr>
        <w:top w:val="none" w:sz="0" w:space="0" w:color="auto"/>
        <w:left w:val="none" w:sz="0" w:space="0" w:color="auto"/>
        <w:bottom w:val="none" w:sz="0" w:space="0" w:color="auto"/>
        <w:right w:val="none" w:sz="0" w:space="0" w:color="auto"/>
      </w:divBdr>
      <w:divsChild>
        <w:div w:id="83839010">
          <w:marLeft w:val="547"/>
          <w:marRight w:val="0"/>
          <w:marTop w:val="134"/>
          <w:marBottom w:val="0"/>
          <w:divBdr>
            <w:top w:val="none" w:sz="0" w:space="0" w:color="auto"/>
            <w:left w:val="none" w:sz="0" w:space="0" w:color="auto"/>
            <w:bottom w:val="none" w:sz="0" w:space="0" w:color="auto"/>
            <w:right w:val="none" w:sz="0" w:space="0" w:color="auto"/>
          </w:divBdr>
        </w:div>
        <w:div w:id="1710111">
          <w:marLeft w:val="547"/>
          <w:marRight w:val="0"/>
          <w:marTop w:val="134"/>
          <w:marBottom w:val="0"/>
          <w:divBdr>
            <w:top w:val="none" w:sz="0" w:space="0" w:color="auto"/>
            <w:left w:val="none" w:sz="0" w:space="0" w:color="auto"/>
            <w:bottom w:val="none" w:sz="0" w:space="0" w:color="auto"/>
            <w:right w:val="none" w:sz="0" w:space="0" w:color="auto"/>
          </w:divBdr>
        </w:div>
        <w:div w:id="825978633">
          <w:marLeft w:val="547"/>
          <w:marRight w:val="0"/>
          <w:marTop w:val="134"/>
          <w:marBottom w:val="0"/>
          <w:divBdr>
            <w:top w:val="none" w:sz="0" w:space="0" w:color="auto"/>
            <w:left w:val="none" w:sz="0" w:space="0" w:color="auto"/>
            <w:bottom w:val="none" w:sz="0" w:space="0" w:color="auto"/>
            <w:right w:val="none" w:sz="0" w:space="0" w:color="auto"/>
          </w:divBdr>
        </w:div>
      </w:divsChild>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 w:id="1953970100">
      <w:bodyDiv w:val="1"/>
      <w:marLeft w:val="0"/>
      <w:marRight w:val="0"/>
      <w:marTop w:val="0"/>
      <w:marBottom w:val="0"/>
      <w:divBdr>
        <w:top w:val="none" w:sz="0" w:space="0" w:color="auto"/>
        <w:left w:val="none" w:sz="0" w:space="0" w:color="auto"/>
        <w:bottom w:val="none" w:sz="0" w:space="0" w:color="auto"/>
        <w:right w:val="none" w:sz="0" w:space="0" w:color="auto"/>
      </w:divBdr>
      <w:divsChild>
        <w:div w:id="1850947513">
          <w:marLeft w:val="547"/>
          <w:marRight w:val="0"/>
          <w:marTop w:val="134"/>
          <w:marBottom w:val="0"/>
          <w:divBdr>
            <w:top w:val="none" w:sz="0" w:space="0" w:color="auto"/>
            <w:left w:val="none" w:sz="0" w:space="0" w:color="auto"/>
            <w:bottom w:val="none" w:sz="0" w:space="0" w:color="auto"/>
            <w:right w:val="none" w:sz="0" w:space="0" w:color="auto"/>
          </w:divBdr>
        </w:div>
        <w:div w:id="1510367262">
          <w:marLeft w:val="1166"/>
          <w:marRight w:val="0"/>
          <w:marTop w:val="115"/>
          <w:marBottom w:val="0"/>
          <w:divBdr>
            <w:top w:val="none" w:sz="0" w:space="0" w:color="auto"/>
            <w:left w:val="none" w:sz="0" w:space="0" w:color="auto"/>
            <w:bottom w:val="none" w:sz="0" w:space="0" w:color="auto"/>
            <w:right w:val="none" w:sz="0" w:space="0" w:color="auto"/>
          </w:divBdr>
        </w:div>
        <w:div w:id="995114111">
          <w:marLeft w:val="1166"/>
          <w:marRight w:val="0"/>
          <w:marTop w:val="115"/>
          <w:marBottom w:val="0"/>
          <w:divBdr>
            <w:top w:val="none" w:sz="0" w:space="0" w:color="auto"/>
            <w:left w:val="none" w:sz="0" w:space="0" w:color="auto"/>
            <w:bottom w:val="none" w:sz="0" w:space="0" w:color="auto"/>
            <w:right w:val="none" w:sz="0" w:space="0" w:color="auto"/>
          </w:divBdr>
        </w:div>
      </w:divsChild>
    </w:div>
    <w:div w:id="2132280770">
      <w:bodyDiv w:val="1"/>
      <w:marLeft w:val="0"/>
      <w:marRight w:val="0"/>
      <w:marTop w:val="0"/>
      <w:marBottom w:val="0"/>
      <w:divBdr>
        <w:top w:val="none" w:sz="0" w:space="0" w:color="auto"/>
        <w:left w:val="none" w:sz="0" w:space="0" w:color="auto"/>
        <w:bottom w:val="none" w:sz="0" w:space="0" w:color="auto"/>
        <w:right w:val="none" w:sz="0" w:space="0" w:color="auto"/>
      </w:divBdr>
      <w:divsChild>
        <w:div w:id="1128430252">
          <w:marLeft w:val="547"/>
          <w:marRight w:val="0"/>
          <w:marTop w:val="67"/>
          <w:marBottom w:val="0"/>
          <w:divBdr>
            <w:top w:val="none" w:sz="0" w:space="0" w:color="auto"/>
            <w:left w:val="none" w:sz="0" w:space="0" w:color="auto"/>
            <w:bottom w:val="none" w:sz="0" w:space="0" w:color="auto"/>
            <w:right w:val="none" w:sz="0" w:space="0" w:color="auto"/>
          </w:divBdr>
        </w:div>
        <w:div w:id="757365387">
          <w:marLeft w:val="547"/>
          <w:marRight w:val="0"/>
          <w:marTop w:val="67"/>
          <w:marBottom w:val="0"/>
          <w:divBdr>
            <w:top w:val="none" w:sz="0" w:space="0" w:color="auto"/>
            <w:left w:val="none" w:sz="0" w:space="0" w:color="auto"/>
            <w:bottom w:val="none" w:sz="0" w:space="0" w:color="auto"/>
            <w:right w:val="none" w:sz="0" w:space="0" w:color="auto"/>
          </w:divBdr>
        </w:div>
        <w:div w:id="114520172">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DE5C3-9F5E-4ACB-8EB4-DB403539B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13</Pages>
  <Words>5325</Words>
  <Characters>29014</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34271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creator>projea01</dc:creator>
  <cp:lastModifiedBy>Georgiana Titeica</cp:lastModifiedBy>
  <cp:revision>16</cp:revision>
  <cp:lastPrinted>2015-07-03T19:56:00Z</cp:lastPrinted>
  <dcterms:created xsi:type="dcterms:W3CDTF">2015-07-07T19:33:00Z</dcterms:created>
  <dcterms:modified xsi:type="dcterms:W3CDTF">2015-12-30T20:17:00Z</dcterms:modified>
</cp:coreProperties>
</file>